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C0ADF1" w14:textId="795A20DD" w:rsidR="005F7200" w:rsidRDefault="00A970E5" w:rsidP="00A970E5">
      <w:pPr>
        <w:jc w:val="both"/>
      </w:pPr>
      <w:r>
        <w:t xml:space="preserve">UNSMIL </w:t>
      </w:r>
      <w:r w:rsidR="00F31C69">
        <w:t>v</w:t>
      </w:r>
      <w:r w:rsidR="00F31C69">
        <w:t>3</w:t>
      </w:r>
      <w:r w:rsidR="00F31C69">
        <w:t xml:space="preserve"> </w:t>
      </w:r>
      <w:r>
        <w:t xml:space="preserve">- </w:t>
      </w:r>
      <w:r w:rsidR="0064018D">
        <w:t>April 2022</w:t>
      </w:r>
    </w:p>
    <w:p w14:paraId="0A850609" w14:textId="2DA74863" w:rsidR="005F7200" w:rsidRPr="005F7200" w:rsidRDefault="005F7200" w:rsidP="00A970E5">
      <w:pPr>
        <w:pStyle w:val="NoSpacing"/>
        <w:jc w:val="both"/>
      </w:pPr>
      <w:r w:rsidRPr="005F7200">
        <w:t xml:space="preserve">The Security Council, </w:t>
      </w:r>
    </w:p>
    <w:p w14:paraId="01768A45" w14:textId="77777777" w:rsidR="00847CD7" w:rsidRDefault="00847CD7" w:rsidP="00A970E5">
      <w:pPr>
        <w:pStyle w:val="NoSpacing"/>
        <w:jc w:val="both"/>
      </w:pPr>
    </w:p>
    <w:p w14:paraId="2C452B3D" w14:textId="3987A8C0" w:rsidR="005F7200" w:rsidRDefault="005F7200" w:rsidP="00A970E5">
      <w:pPr>
        <w:pStyle w:val="NoSpacing"/>
        <w:jc w:val="both"/>
        <w:rPr>
          <w:ins w:id="0" w:author="Author"/>
        </w:rPr>
      </w:pPr>
      <w:r>
        <w:t xml:space="preserve">PP1. </w:t>
      </w:r>
      <w:r w:rsidRPr="005F7200">
        <w:rPr>
          <w:i/>
        </w:rPr>
        <w:t>Recalling</w:t>
      </w:r>
      <w:r w:rsidRPr="005F7200">
        <w:t xml:space="preserve"> its resolution </w:t>
      </w:r>
      <w:hyperlink r:id="rId11" w:history="1">
        <w:r w:rsidRPr="005F7200">
          <w:rPr>
            <w:rStyle w:val="Hyperlink"/>
          </w:rPr>
          <w:t>1970 (2011)</w:t>
        </w:r>
      </w:hyperlink>
      <w:r w:rsidRPr="005F7200">
        <w:t xml:space="preserve"> and all its subsequent resolutions on Libya, including resolutions </w:t>
      </w:r>
      <w:hyperlink r:id="rId12" w:history="1">
        <w:r w:rsidRPr="005F7200">
          <w:rPr>
            <w:rStyle w:val="Hyperlink"/>
          </w:rPr>
          <w:t>2259 (2015)</w:t>
        </w:r>
      </w:hyperlink>
      <w:r w:rsidRPr="005F7200">
        <w:t xml:space="preserve">, </w:t>
      </w:r>
      <w:hyperlink r:id="rId13" w:history="1">
        <w:r w:rsidRPr="005F7200">
          <w:rPr>
            <w:rStyle w:val="Hyperlink"/>
          </w:rPr>
          <w:t>2510 (2020)</w:t>
        </w:r>
      </w:hyperlink>
      <w:r w:rsidRPr="005F7200">
        <w:t xml:space="preserve">, </w:t>
      </w:r>
      <w:hyperlink r:id="rId14" w:history="1">
        <w:r w:rsidRPr="005F7200">
          <w:rPr>
            <w:rStyle w:val="Hyperlink"/>
          </w:rPr>
          <w:t>2542 (2020)</w:t>
        </w:r>
      </w:hyperlink>
      <w:r w:rsidRPr="005F7200">
        <w:t xml:space="preserve"> and </w:t>
      </w:r>
      <w:hyperlink r:id="rId15" w:history="1">
        <w:r w:rsidRPr="005F7200">
          <w:rPr>
            <w:rStyle w:val="Hyperlink"/>
          </w:rPr>
          <w:t>2570 (2021)</w:t>
        </w:r>
      </w:hyperlink>
      <w:r w:rsidRPr="005F7200">
        <w:t xml:space="preserve">, </w:t>
      </w:r>
    </w:p>
    <w:p w14:paraId="2461A09F" w14:textId="505BC98E" w:rsidR="00CA0737" w:rsidRDefault="00CA0737" w:rsidP="00A970E5">
      <w:pPr>
        <w:pStyle w:val="NoSpacing"/>
        <w:jc w:val="both"/>
        <w:rPr>
          <w:ins w:id="1" w:author="Author"/>
        </w:rPr>
      </w:pPr>
    </w:p>
    <w:p w14:paraId="6C502599" w14:textId="6CAAAA30" w:rsidR="00CA0737" w:rsidRDefault="00D76DE6" w:rsidP="00CA0737">
      <w:pPr>
        <w:pStyle w:val="NoSpacing"/>
      </w:pPr>
      <w:r>
        <w:t xml:space="preserve">PP2 </w:t>
      </w:r>
      <w:r w:rsidRPr="00D76DE6">
        <w:rPr>
          <w:i/>
        </w:rPr>
        <w:t>Reaffirming</w:t>
      </w:r>
      <w:r w:rsidR="00CA0737">
        <w:t xml:space="preserve"> its strong commitment to the sovereignty, independence, territorial integrity and national unity of Libya</w:t>
      </w:r>
      <w:r w:rsidR="00CA0737" w:rsidRPr="00196466">
        <w:t xml:space="preserve">, </w:t>
      </w:r>
    </w:p>
    <w:p w14:paraId="0BC6FB53" w14:textId="77777777" w:rsidR="00847CD7" w:rsidRDefault="00847CD7" w:rsidP="00A970E5">
      <w:pPr>
        <w:pStyle w:val="NoSpacing"/>
        <w:jc w:val="both"/>
      </w:pPr>
    </w:p>
    <w:p w14:paraId="1AF1516E" w14:textId="268294EE" w:rsidR="00847CD7" w:rsidRDefault="00473284" w:rsidP="00A970E5">
      <w:pPr>
        <w:pStyle w:val="NoSpacing"/>
        <w:jc w:val="both"/>
        <w:rPr>
          <w:ins w:id="2" w:author="Author"/>
        </w:rPr>
      </w:pPr>
      <w:r>
        <w:t>PP3</w:t>
      </w:r>
      <w:r w:rsidR="00247ABD">
        <w:t>.</w:t>
      </w:r>
      <w:r w:rsidR="00411AEE" w:rsidDel="00411AEE">
        <w:rPr>
          <w:rFonts w:ascii="Times New Roman" w:hAnsi="Times New Roman" w:cs="Times New Roman"/>
          <w:color w:val="FF0000"/>
          <w:sz w:val="28"/>
          <w:szCs w:val="28"/>
          <w:lang w:val="en-US"/>
        </w:rPr>
        <w:t xml:space="preserve"> </w:t>
      </w:r>
      <w:r w:rsidR="005E7F01">
        <w:rPr>
          <w:i/>
        </w:rPr>
        <w:t xml:space="preserve">Reaffirming </w:t>
      </w:r>
      <w:r w:rsidR="005E7F01">
        <w:t xml:space="preserve">its strong commitment </w:t>
      </w:r>
      <w:r w:rsidR="001036DD">
        <w:t xml:space="preserve">to </w:t>
      </w:r>
      <w:r w:rsidR="005E7F01">
        <w:t>a</w:t>
      </w:r>
      <w:r w:rsidR="001036DD">
        <w:t xml:space="preserve"> </w:t>
      </w:r>
      <w:r w:rsidR="007808D5">
        <w:t>Libyan-led and Libyan-owned political process</w:t>
      </w:r>
      <w:r w:rsidR="005E7F01">
        <w:t>, fac</w:t>
      </w:r>
      <w:r w:rsidR="001036DD">
        <w:t xml:space="preserve">ilitated by the United Nations, </w:t>
      </w:r>
      <w:r w:rsidR="008C6124">
        <w:t>to create</w:t>
      </w:r>
      <w:r w:rsidR="005E7F01">
        <w:t xml:space="preserve"> </w:t>
      </w:r>
      <w:r w:rsidR="00263518">
        <w:t>a</w:t>
      </w:r>
      <w:r w:rsidR="007808D5">
        <w:t xml:space="preserve"> path to </w:t>
      </w:r>
      <w:r w:rsidR="00E53347">
        <w:t xml:space="preserve">hold free, fair and inclusive national </w:t>
      </w:r>
      <w:r w:rsidR="009427BB">
        <w:t>P</w:t>
      </w:r>
      <w:r w:rsidR="008A134F">
        <w:t>residential</w:t>
      </w:r>
      <w:r w:rsidR="009427BB">
        <w:t xml:space="preserve"> </w:t>
      </w:r>
      <w:r w:rsidR="003038DF">
        <w:t xml:space="preserve">and Parliamentary </w:t>
      </w:r>
      <w:r w:rsidR="007808D5">
        <w:t>elections in Libya</w:t>
      </w:r>
      <w:r w:rsidR="00362E0B">
        <w:t xml:space="preserve"> as soon as possible</w:t>
      </w:r>
      <w:r w:rsidR="007808D5">
        <w:t>,</w:t>
      </w:r>
      <w:r w:rsidR="009427BB">
        <w:t xml:space="preserve"> </w:t>
      </w:r>
      <w:r w:rsidR="00F22E38">
        <w:t xml:space="preserve">in this regard, </w:t>
      </w:r>
      <w:r w:rsidR="00F22E38">
        <w:rPr>
          <w:i/>
        </w:rPr>
        <w:t xml:space="preserve">expressing support </w:t>
      </w:r>
      <w:r w:rsidR="00F22E38">
        <w:t xml:space="preserve">for </w:t>
      </w:r>
      <w:r w:rsidR="00C77315">
        <w:t xml:space="preserve">the </w:t>
      </w:r>
      <w:r w:rsidR="008A134F">
        <w:t>ongoing</w:t>
      </w:r>
      <w:r w:rsidR="00C77315">
        <w:t xml:space="preserve"> facilitation of</w:t>
      </w:r>
      <w:r w:rsidR="008A134F">
        <w:t xml:space="preserve"> intra-Libyan consultations</w:t>
      </w:r>
      <w:r w:rsidR="00C77315">
        <w:t xml:space="preserve"> </w:t>
      </w:r>
      <w:r w:rsidR="008A134F">
        <w:t xml:space="preserve">to create the </w:t>
      </w:r>
      <w:r w:rsidR="001036DD">
        <w:t xml:space="preserve">conditions and circumstances </w:t>
      </w:r>
      <w:r w:rsidR="008A134F">
        <w:t xml:space="preserve">for elections on a constitutional </w:t>
      </w:r>
      <w:r w:rsidR="005E7F01">
        <w:t xml:space="preserve">and legal </w:t>
      </w:r>
      <w:r w:rsidR="008A134F">
        <w:t xml:space="preserve">basis, </w:t>
      </w:r>
      <w:r w:rsidR="00FA74EE">
        <w:t xml:space="preserve">and </w:t>
      </w:r>
      <w:r w:rsidR="00FA74EE" w:rsidRPr="00FA74EE">
        <w:rPr>
          <w:i/>
        </w:rPr>
        <w:t>recalling</w:t>
      </w:r>
      <w:r w:rsidR="00FA74EE" w:rsidRPr="00FA74EE">
        <w:t xml:space="preserve"> the </w:t>
      </w:r>
      <w:r w:rsidR="006E6830">
        <w:t>timeline elaborate</w:t>
      </w:r>
      <w:r w:rsidR="008A42AC">
        <w:t>d</w:t>
      </w:r>
      <w:r w:rsidR="006E6830">
        <w:t xml:space="preserve"> in the </w:t>
      </w:r>
      <w:r w:rsidR="00FA74EE" w:rsidRPr="00FA74EE">
        <w:t>Libyan Political Dialogue Forum (LPDF)</w:t>
      </w:r>
      <w:r w:rsidR="001958FF">
        <w:t xml:space="preserve"> roadmap</w:t>
      </w:r>
      <w:r w:rsidR="001036DD">
        <w:t xml:space="preserve"> and </w:t>
      </w:r>
      <w:r w:rsidR="00FA74EE" w:rsidRPr="00FA74EE">
        <w:t xml:space="preserve">the role of all relevant institutions </w:t>
      </w:r>
      <w:r w:rsidR="002A6AC2">
        <w:t>in delivering</w:t>
      </w:r>
      <w:r w:rsidR="00FA74EE">
        <w:t xml:space="preserve"> elections</w:t>
      </w:r>
      <w:r w:rsidR="00FA74EE" w:rsidRPr="00FA74EE">
        <w:t>,</w:t>
      </w:r>
    </w:p>
    <w:p w14:paraId="67D69446" w14:textId="52F56A23" w:rsidR="00596083" w:rsidRDefault="00596083" w:rsidP="0076374C">
      <w:pPr>
        <w:pStyle w:val="NoSpacing"/>
        <w:rPr>
          <w:ins w:id="3" w:author="Author"/>
        </w:rPr>
      </w:pPr>
    </w:p>
    <w:p w14:paraId="71EA5310" w14:textId="708DCEC4" w:rsidR="00596083" w:rsidRDefault="008A42AC" w:rsidP="0076374C">
      <w:pPr>
        <w:pStyle w:val="NoSpacing"/>
        <w:rPr>
          <w:rFonts w:eastAsia="Times New Roman"/>
          <w:iCs/>
        </w:rPr>
      </w:pPr>
      <w:r>
        <w:rPr>
          <w:rFonts w:eastAsia="Times New Roman"/>
          <w:iCs/>
        </w:rPr>
        <w:t>PP</w:t>
      </w:r>
      <w:r w:rsidR="00D76DE6">
        <w:rPr>
          <w:rFonts w:eastAsia="Times New Roman"/>
          <w:iCs/>
        </w:rPr>
        <w:t>4</w:t>
      </w:r>
      <w:r>
        <w:rPr>
          <w:rFonts w:eastAsia="Times New Roman"/>
          <w:iCs/>
        </w:rPr>
        <w:t xml:space="preserve"> </w:t>
      </w:r>
      <w:r w:rsidR="00596083">
        <w:rPr>
          <w:rFonts w:eastAsia="Times New Roman"/>
          <w:i/>
          <w:iCs/>
        </w:rPr>
        <w:t xml:space="preserve">Recognising </w:t>
      </w:r>
      <w:r w:rsidR="00596083" w:rsidRPr="00596083">
        <w:rPr>
          <w:rFonts w:eastAsia="Times New Roman"/>
          <w:iCs/>
        </w:rPr>
        <w:t>the important role of neighbouring countries and regional organisations in support of the United Nations</w:t>
      </w:r>
      <w:r w:rsidR="00596083">
        <w:rPr>
          <w:rFonts w:eastAsia="Times New Roman"/>
          <w:i/>
          <w:iCs/>
        </w:rPr>
        <w:t>,</w:t>
      </w:r>
      <w:ins w:id="4" w:author="Author">
        <w:r w:rsidR="0039390E">
          <w:rPr>
            <w:rFonts w:eastAsia="Times New Roman"/>
            <w:iCs/>
          </w:rPr>
          <w:t xml:space="preserve"> </w:t>
        </w:r>
        <w:commentRangeStart w:id="5"/>
        <w:r w:rsidR="0039390E">
          <w:rPr>
            <w:rFonts w:eastAsia="Times New Roman"/>
            <w:iCs/>
          </w:rPr>
          <w:t>including the African Union, League of Arab States and European Union</w:t>
        </w:r>
      </w:ins>
      <w:commentRangeEnd w:id="5"/>
      <w:r w:rsidR="00F31C69">
        <w:rPr>
          <w:rStyle w:val="CommentReference"/>
        </w:rPr>
        <w:commentReference w:id="5"/>
      </w:r>
      <w:ins w:id="6" w:author="Author">
        <w:r w:rsidR="0039390E">
          <w:rPr>
            <w:rFonts w:eastAsia="Times New Roman"/>
            <w:iCs/>
          </w:rPr>
          <w:t xml:space="preserve">, </w:t>
        </w:r>
        <w:r w:rsidR="00596083">
          <w:rPr>
            <w:rFonts w:eastAsia="Times New Roman"/>
            <w:i/>
            <w:iCs/>
          </w:rPr>
          <w:t xml:space="preserve"> </w:t>
        </w:r>
      </w:ins>
      <w:r w:rsidR="00596083">
        <w:rPr>
          <w:rFonts w:eastAsia="Times New Roman"/>
          <w:i/>
          <w:iCs/>
        </w:rPr>
        <w:t xml:space="preserve">recalling </w:t>
      </w:r>
      <w:r w:rsidR="00596083" w:rsidRPr="00596083">
        <w:rPr>
          <w:rFonts w:eastAsia="Times New Roman"/>
          <w:iCs/>
        </w:rPr>
        <w:t>resolution 2616 (2021)</w:t>
      </w:r>
      <w:r w:rsidR="00596083">
        <w:rPr>
          <w:rFonts w:eastAsia="Times New Roman"/>
          <w:i/>
          <w:iCs/>
        </w:rPr>
        <w:t xml:space="preserve">, expressing concern </w:t>
      </w:r>
      <w:r w:rsidR="00596083" w:rsidRPr="00596083">
        <w:rPr>
          <w:rFonts w:eastAsia="Times New Roman"/>
          <w:iCs/>
        </w:rPr>
        <w:t xml:space="preserve">over the impact of the conflict on neighbouring countries including with regards to threats arising from the illicit transfer, destabilising accumulation and misuse of weapons and the flow of armed groups and mercenaries and </w:t>
      </w:r>
      <w:r w:rsidR="00596083">
        <w:rPr>
          <w:rFonts w:eastAsia="Times New Roman"/>
          <w:i/>
          <w:iCs/>
        </w:rPr>
        <w:t xml:space="preserve">encouraging </w:t>
      </w:r>
      <w:r w:rsidR="00596083" w:rsidRPr="00596083">
        <w:rPr>
          <w:rFonts w:eastAsia="Times New Roman"/>
          <w:iCs/>
        </w:rPr>
        <w:t>further international support and regional cooperation between Libya, neighbouring countries and relevant United Nations bodies</w:t>
      </w:r>
      <w:r w:rsidR="00596083">
        <w:rPr>
          <w:rFonts w:eastAsia="Times New Roman"/>
          <w:iCs/>
        </w:rPr>
        <w:t>,</w:t>
      </w:r>
    </w:p>
    <w:p w14:paraId="3CA626DF" w14:textId="748F9CBF" w:rsidR="00181E6E" w:rsidRDefault="00181E6E" w:rsidP="0076374C">
      <w:pPr>
        <w:pStyle w:val="NoSpacing"/>
        <w:rPr>
          <w:rFonts w:eastAsia="Times New Roman"/>
          <w:iCs/>
        </w:rPr>
      </w:pPr>
    </w:p>
    <w:p w14:paraId="447D44C5" w14:textId="04DF68D9" w:rsidR="00181E6E" w:rsidRDefault="008A42AC" w:rsidP="0076374C">
      <w:pPr>
        <w:pStyle w:val="NoSpacing"/>
      </w:pPr>
      <w:r>
        <w:t>PP</w:t>
      </w:r>
      <w:r w:rsidR="00D76DE6">
        <w:t>5</w:t>
      </w:r>
      <w:r>
        <w:t xml:space="preserve"> </w:t>
      </w:r>
      <w:r w:rsidR="00181E6E" w:rsidRPr="00D76DE6">
        <w:rPr>
          <w:i/>
        </w:rPr>
        <w:t>Underlining</w:t>
      </w:r>
      <w:r w:rsidR="00181E6E" w:rsidRPr="00181E6E">
        <w:t xml:space="preserve"> the need to plan for the disarmament, demobilisation and reintegration of armed groups and all relevant non-state armed actors, including the return of their members to their countries of origin, </w:t>
      </w:r>
      <w:r w:rsidR="00181E6E" w:rsidRPr="00D76DE6">
        <w:rPr>
          <w:i/>
        </w:rPr>
        <w:t>further underlining</w:t>
      </w:r>
      <w:r w:rsidR="00181E6E" w:rsidRPr="00181E6E">
        <w:t xml:space="preserve"> that this should include regional coordination, </w:t>
      </w:r>
      <w:r w:rsidR="00181E6E" w:rsidRPr="00D76DE6">
        <w:rPr>
          <w:i/>
        </w:rPr>
        <w:t>recognising</w:t>
      </w:r>
      <w:r w:rsidR="00181E6E" w:rsidRPr="00181E6E">
        <w:t xml:space="preserve"> the need to plan for security sector reform and the establishment of an inclusive, unified, accountable, civilian-led security architecture for Libya as a whole and </w:t>
      </w:r>
      <w:r w:rsidR="00181E6E" w:rsidRPr="00D76DE6">
        <w:rPr>
          <w:i/>
        </w:rPr>
        <w:t>calling on</w:t>
      </w:r>
      <w:r w:rsidR="00181E6E" w:rsidRPr="00181E6E">
        <w:t xml:space="preserve"> the Libyan authorities to engage and achieve progress on this issue</w:t>
      </w:r>
      <w:r w:rsidR="000727E3">
        <w:t>,</w:t>
      </w:r>
    </w:p>
    <w:p w14:paraId="12A787B4" w14:textId="1E25AD83" w:rsidR="00181E6E" w:rsidRDefault="00181E6E" w:rsidP="0076374C">
      <w:pPr>
        <w:pStyle w:val="NoSpacing"/>
      </w:pPr>
    </w:p>
    <w:p w14:paraId="267E3AE1" w14:textId="1934F79C" w:rsidR="00181E6E" w:rsidRDefault="000727E3" w:rsidP="0076374C">
      <w:pPr>
        <w:pStyle w:val="NoSpacing"/>
        <w:rPr>
          <w:ins w:id="7" w:author="Author"/>
        </w:rPr>
      </w:pPr>
      <w:r>
        <w:t>PP</w:t>
      </w:r>
      <w:r w:rsidR="00D76DE6">
        <w:t>6</w:t>
      </w:r>
      <w:r>
        <w:t xml:space="preserve"> </w:t>
      </w:r>
      <w:r w:rsidR="00181E6E" w:rsidRPr="00D76DE6">
        <w:rPr>
          <w:i/>
        </w:rPr>
        <w:t>Recalling</w:t>
      </w:r>
      <w:r w:rsidR="00181E6E" w:rsidRPr="00181E6E">
        <w:t xml:space="preserve"> that Libya’s oil resources are for the benefit of all Libyans and need to remain under the exclusive control of the National Oil Corporation, </w:t>
      </w:r>
      <w:r w:rsidR="00181E6E" w:rsidRPr="00D76DE6">
        <w:rPr>
          <w:i/>
        </w:rPr>
        <w:t>calling on</w:t>
      </w:r>
      <w:r w:rsidR="00181E6E" w:rsidRPr="00181E6E">
        <w:t xml:space="preserve"> all parties to allow the National Oil Corporation to undertake its work without disruption or interference and </w:t>
      </w:r>
      <w:r w:rsidR="00181E6E" w:rsidRPr="00D76DE6">
        <w:rPr>
          <w:i/>
        </w:rPr>
        <w:t>recalling</w:t>
      </w:r>
      <w:r w:rsidR="00181E6E" w:rsidRPr="00181E6E">
        <w:t xml:space="preserve"> </w:t>
      </w:r>
      <w:del w:id="8" w:author="Author">
        <w:r w:rsidR="00181E6E" w:rsidRPr="00181E6E" w:rsidDel="009B365F">
          <w:delText>that the Government of Libya retains sole oversight over Libya’s economic and financial institutions, with a responsibility</w:delText>
        </w:r>
      </w:del>
      <w:ins w:id="9" w:author="Author">
        <w:r w:rsidR="009B365F">
          <w:t>the need</w:t>
        </w:r>
        <w:r w:rsidR="00181E6E" w:rsidRPr="00181E6E">
          <w:t xml:space="preserve"> </w:t>
        </w:r>
      </w:ins>
      <w:r w:rsidR="00181E6E" w:rsidRPr="00181E6E">
        <w:t>to ensure the transparent, equitable and accountable management of revenue across the whole country</w:t>
      </w:r>
      <w:r>
        <w:t>,</w:t>
      </w:r>
    </w:p>
    <w:p w14:paraId="7D59A022" w14:textId="324FBE17" w:rsidR="00181E6E" w:rsidRDefault="00181E6E" w:rsidP="0076374C">
      <w:pPr>
        <w:pStyle w:val="NoSpacing"/>
        <w:rPr>
          <w:ins w:id="10" w:author="Author"/>
        </w:rPr>
      </w:pPr>
    </w:p>
    <w:p w14:paraId="383C490E" w14:textId="42B0B5FE" w:rsidR="00181E6E" w:rsidRDefault="000727E3" w:rsidP="0076374C">
      <w:pPr>
        <w:pStyle w:val="NoSpacing"/>
      </w:pPr>
      <w:r>
        <w:t>PP</w:t>
      </w:r>
      <w:r w:rsidR="00D76DE6">
        <w:t>7</w:t>
      </w:r>
      <w:r>
        <w:t xml:space="preserve"> </w:t>
      </w:r>
      <w:r w:rsidR="00181E6E" w:rsidRPr="00D76DE6">
        <w:rPr>
          <w:i/>
        </w:rPr>
        <w:t>Reaffirming</w:t>
      </w:r>
      <w:r w:rsidR="00181E6E" w:rsidRPr="00181E6E">
        <w:t xml:space="preserve"> its intention to ensure that assets frozen pursuant to paragraph 17 of resolution 1970 (2011) shall at a later stage be made available to and for the benefit of the Libyan people</w:t>
      </w:r>
      <w:r>
        <w:t>,</w:t>
      </w:r>
    </w:p>
    <w:p w14:paraId="624768CC" w14:textId="5AF78831" w:rsidR="00181E6E" w:rsidRDefault="00181E6E" w:rsidP="0076374C">
      <w:pPr>
        <w:pStyle w:val="NoSpacing"/>
      </w:pPr>
    </w:p>
    <w:p w14:paraId="205DAB12" w14:textId="0095D8FD" w:rsidR="00411AEE" w:rsidRDefault="000727E3" w:rsidP="00A970E5">
      <w:pPr>
        <w:pStyle w:val="NoSpacing"/>
        <w:jc w:val="both"/>
      </w:pPr>
      <w:r>
        <w:t>PP</w:t>
      </w:r>
      <w:r w:rsidR="00D76DE6">
        <w:t>8</w:t>
      </w:r>
      <w:r>
        <w:t xml:space="preserve"> </w:t>
      </w:r>
      <w:bookmarkStart w:id="11" w:name="_GoBack"/>
      <w:bookmarkEnd w:id="11"/>
      <w:r w:rsidR="00181E6E" w:rsidRPr="00D76DE6">
        <w:rPr>
          <w:i/>
        </w:rPr>
        <w:t>Expressing</w:t>
      </w:r>
      <w:r w:rsidR="00181E6E" w:rsidRPr="00181E6E">
        <w:t xml:space="preserve"> grave concern at the humanitarian situation in Libya, including inadequate living standards and insufficient provision of basic services,</w:t>
      </w:r>
      <w:r w:rsidR="002B4383">
        <w:t xml:space="preserve"> the smuggling </w:t>
      </w:r>
      <w:r w:rsidR="002B4383">
        <w:lastRenderedPageBreak/>
        <w:t>of migrants and refugees and human trafficking through Libya,</w:t>
      </w:r>
      <w:r w:rsidR="00181E6E" w:rsidRPr="00181E6E">
        <w:t xml:space="preserve"> and at the situation faced by migrants, refugees and internally displaced people, including arbitrary detention, ill treatment and their exposure to sexual and gender-based violence, </w:t>
      </w:r>
      <w:r w:rsidR="00181E6E" w:rsidRPr="00D76DE6">
        <w:rPr>
          <w:i/>
        </w:rPr>
        <w:t>underlining</w:t>
      </w:r>
      <w:r w:rsidR="00181E6E" w:rsidRPr="00181E6E">
        <w:t xml:space="preserve"> the importance of tackling the root causes of the smuggling of migrants and human trafficking, </w:t>
      </w:r>
      <w:r w:rsidR="002B4383" w:rsidRPr="00D76DE6">
        <w:rPr>
          <w:i/>
        </w:rPr>
        <w:t>welcoming</w:t>
      </w:r>
      <w:r w:rsidR="002B4383" w:rsidRPr="00181E6E">
        <w:t xml:space="preserve"> the work of UNSMIL in coordinating and supporting the provision of humanitarian assistance for refugees and migrants</w:t>
      </w:r>
      <w:r w:rsidR="002B4383">
        <w:t xml:space="preserve"> </w:t>
      </w:r>
      <w:r w:rsidR="00181E6E" w:rsidRPr="00D76DE6">
        <w:rPr>
          <w:i/>
        </w:rPr>
        <w:t>calling</w:t>
      </w:r>
      <w:r w:rsidR="00181E6E" w:rsidRPr="00181E6E">
        <w:t xml:space="preserve"> on the Libyan authorities to take steps towards the closing of migrant detention centres and to alleviate urgently the suffering of all people in Libya by speeding up the delivery of public services to all parts of the country and </w:t>
      </w:r>
      <w:r w:rsidR="00181E6E" w:rsidRPr="00D76DE6">
        <w:rPr>
          <w:i/>
        </w:rPr>
        <w:t>urging</w:t>
      </w:r>
      <w:r w:rsidR="00181E6E" w:rsidRPr="00181E6E">
        <w:t xml:space="preserve"> all parties to allow and facilitate full, safe and unhindered humanitarian access</w:t>
      </w:r>
      <w:r>
        <w:t>,</w:t>
      </w:r>
    </w:p>
    <w:p w14:paraId="0FB2026F" w14:textId="3B14095C" w:rsidR="00D76DE6" w:rsidRDefault="00D76DE6" w:rsidP="00A970E5">
      <w:pPr>
        <w:pStyle w:val="NoSpacing"/>
        <w:jc w:val="both"/>
        <w:rPr>
          <w:ins w:id="12" w:author="Author"/>
        </w:rPr>
      </w:pPr>
    </w:p>
    <w:p w14:paraId="486748AC" w14:textId="77777777" w:rsidR="00E76802" w:rsidRDefault="00D76DE6" w:rsidP="0039390E">
      <w:pPr>
        <w:spacing w:after="0" w:line="240" w:lineRule="auto"/>
        <w:rPr>
          <w:ins w:id="13" w:author="Author"/>
        </w:rPr>
      </w:pPr>
      <w:r>
        <w:t xml:space="preserve">PP9 </w:t>
      </w:r>
      <w:r w:rsidRPr="00196466">
        <w:rPr>
          <w:i/>
          <w:iCs/>
        </w:rPr>
        <w:t>Recalling</w:t>
      </w:r>
      <w:r w:rsidRPr="00196466">
        <w:t xml:space="preserve"> resolution </w:t>
      </w:r>
      <w:hyperlink r:id="rId18" w:history="1">
        <w:r w:rsidRPr="00196466">
          <w:rPr>
            <w:rStyle w:val="Hyperlink"/>
            <w:rFonts w:cs="Arial"/>
            <w:szCs w:val="24"/>
          </w:rPr>
          <w:t>2510 (2020)</w:t>
        </w:r>
      </w:hyperlink>
      <w:r w:rsidRPr="00196466">
        <w:t>, which demanded that all parties to the conflict comply with their obligations under international law including international humanitarian law</w:t>
      </w:r>
      <w:ins w:id="14" w:author="Author">
        <w:r w:rsidRPr="00196466">
          <w:t xml:space="preserve">, </w:t>
        </w:r>
        <w:commentRangeStart w:id="15"/>
        <w:r w:rsidR="0039390E" w:rsidRPr="001036DD">
          <w:rPr>
            <w:i/>
            <w:color w:val="00B050"/>
          </w:rPr>
          <w:t>emphasising</w:t>
        </w:r>
        <w:r w:rsidR="0039390E">
          <w:rPr>
            <w:color w:val="00B050"/>
          </w:rPr>
          <w:t xml:space="preserve"> that those responsible for violations of international humanitarian law and violations and abuses of human rights must be held accountable</w:t>
        </w:r>
        <w:r w:rsidR="00E76802">
          <w:t xml:space="preserve">, </w:t>
        </w:r>
        <w:commentRangeEnd w:id="15"/>
        <w:r w:rsidR="00F91D8D">
          <w:rPr>
            <w:rStyle w:val="CommentReference"/>
          </w:rPr>
          <w:commentReference w:id="15"/>
        </w:r>
      </w:ins>
    </w:p>
    <w:p w14:paraId="12B19836" w14:textId="77777777" w:rsidR="00E76802" w:rsidRDefault="00E76802" w:rsidP="0039390E">
      <w:pPr>
        <w:spacing w:after="0" w:line="240" w:lineRule="auto"/>
        <w:rPr>
          <w:ins w:id="16" w:author="Author"/>
        </w:rPr>
      </w:pPr>
    </w:p>
    <w:p w14:paraId="0A2093A1" w14:textId="086DD777" w:rsidR="0039390E" w:rsidRDefault="00E76802" w:rsidP="0039390E">
      <w:pPr>
        <w:spacing w:after="0" w:line="240" w:lineRule="auto"/>
        <w:rPr>
          <w:ins w:id="17" w:author="Author"/>
          <w:rFonts w:ascii="Times New Roman" w:hAnsi="Times New Roman" w:cs="Times New Roman"/>
          <w:szCs w:val="24"/>
          <w:lang w:eastAsia="en-GB"/>
        </w:rPr>
      </w:pPr>
      <w:commentRangeStart w:id="18"/>
      <w:ins w:id="19" w:author="Author">
        <w:r>
          <w:t>PP9bis</w:t>
        </w:r>
        <w:commentRangeEnd w:id="18"/>
        <w:r w:rsidR="00F91D8D">
          <w:rPr>
            <w:rStyle w:val="CommentReference"/>
          </w:rPr>
          <w:commentReference w:id="18"/>
        </w:r>
        <w:r>
          <w:t xml:space="preserve"> </w:t>
        </w:r>
        <w:r>
          <w:rPr>
            <w:i/>
            <w:iCs/>
            <w:color w:val="00B050"/>
          </w:rPr>
          <w:t>Recalling</w:t>
        </w:r>
        <w:r>
          <w:rPr>
            <w:color w:val="00B050"/>
          </w:rPr>
          <w:t xml:space="preserve"> the importance of the protection of children, as set out in relevant Security Council resolutions, and taking appropriate measures in this regard, and </w:t>
        </w:r>
        <w:r w:rsidRPr="00E76802">
          <w:rPr>
            <w:i/>
            <w:color w:val="00B050"/>
          </w:rPr>
          <w:t>calling</w:t>
        </w:r>
        <w:r>
          <w:rPr>
            <w:color w:val="00B050"/>
          </w:rPr>
          <w:t xml:space="preserve"> </w:t>
        </w:r>
        <w:r>
          <w:rPr>
            <w:color w:val="70AD47" w:themeColor="accent6"/>
          </w:rPr>
          <w:t xml:space="preserve">on all parties to exercise restraint to protect civilians, </w:t>
        </w:r>
      </w:ins>
    </w:p>
    <w:p w14:paraId="0D777144" w14:textId="7E889368" w:rsidR="00473284" w:rsidRDefault="00473284" w:rsidP="00A970E5">
      <w:pPr>
        <w:pStyle w:val="NoSpacing"/>
        <w:jc w:val="both"/>
      </w:pPr>
    </w:p>
    <w:p w14:paraId="74987DD3" w14:textId="536255F6" w:rsidR="005F7200" w:rsidRPr="005F7200" w:rsidRDefault="002B4383" w:rsidP="00A970E5">
      <w:pPr>
        <w:pStyle w:val="NoSpacing"/>
        <w:jc w:val="both"/>
      </w:pPr>
      <w:r>
        <w:t>PP</w:t>
      </w:r>
      <w:r w:rsidR="00473284">
        <w:t>10</w:t>
      </w:r>
      <w:r w:rsidR="005F7200">
        <w:t xml:space="preserve">. </w:t>
      </w:r>
      <w:r w:rsidR="005F7200" w:rsidRPr="005F7200">
        <w:rPr>
          <w:i/>
        </w:rPr>
        <w:t>Recalling</w:t>
      </w:r>
      <w:r w:rsidR="005F7200" w:rsidRPr="005F7200">
        <w:t xml:space="preserve"> its determination in its resolution </w:t>
      </w:r>
      <w:hyperlink r:id="rId19" w:history="1">
        <w:r w:rsidR="005F7200" w:rsidRPr="005F7200">
          <w:rPr>
            <w:rStyle w:val="Hyperlink"/>
          </w:rPr>
          <w:t>2213 (2015)</w:t>
        </w:r>
      </w:hyperlink>
      <w:r w:rsidR="005F7200" w:rsidRPr="005F7200">
        <w:t xml:space="preserve"> that the situation in Libya continues to constitute a threat to international peace and security,</w:t>
      </w:r>
    </w:p>
    <w:p w14:paraId="380CB17E" w14:textId="77777777" w:rsidR="00847CD7" w:rsidRDefault="00847CD7" w:rsidP="00A970E5">
      <w:pPr>
        <w:pStyle w:val="NoSpacing"/>
        <w:jc w:val="both"/>
      </w:pPr>
    </w:p>
    <w:p w14:paraId="719B7E59" w14:textId="3402D7AA" w:rsidR="008B3828" w:rsidRDefault="005F7200" w:rsidP="00A970E5">
      <w:pPr>
        <w:pStyle w:val="NoSpacing"/>
        <w:jc w:val="both"/>
      </w:pPr>
      <w:r>
        <w:t xml:space="preserve">OP1. </w:t>
      </w:r>
      <w:r w:rsidRPr="005F7200">
        <w:rPr>
          <w:i/>
        </w:rPr>
        <w:t>Decides</w:t>
      </w:r>
      <w:r w:rsidRPr="005F7200">
        <w:t xml:space="preserve"> to extend until </w:t>
      </w:r>
      <w:r w:rsidR="0098508B">
        <w:t>30</w:t>
      </w:r>
      <w:r>
        <w:t xml:space="preserve"> </w:t>
      </w:r>
      <w:r w:rsidR="00970293">
        <w:t>April</w:t>
      </w:r>
      <w:r w:rsidR="0098508B">
        <w:t xml:space="preserve"> 2023</w:t>
      </w:r>
      <w:r w:rsidRPr="005F7200">
        <w:t xml:space="preserve"> the mandate of the United Nations Support Mission in Libya (UNSMIL), as an integrated special political mission to carry out its mandate, as set out in resolution </w:t>
      </w:r>
      <w:hyperlink r:id="rId20" w:history="1">
        <w:r w:rsidRPr="005F7200">
          <w:rPr>
            <w:rStyle w:val="Hyperlink"/>
          </w:rPr>
          <w:t>2542 (2020)</w:t>
        </w:r>
      </w:hyperlink>
      <w:r w:rsidRPr="005F7200">
        <w:t xml:space="preserve"> and paragraph 16 of resolution </w:t>
      </w:r>
      <w:hyperlink r:id="rId21" w:history="1">
        <w:r w:rsidRPr="005F7200">
          <w:rPr>
            <w:rStyle w:val="Hyperlink"/>
          </w:rPr>
          <w:t>2570 (2021)</w:t>
        </w:r>
      </w:hyperlink>
      <w:r w:rsidRPr="005F7200">
        <w:t>;</w:t>
      </w:r>
    </w:p>
    <w:p w14:paraId="1F00DE14" w14:textId="77777777" w:rsidR="00847CD7" w:rsidRDefault="00847CD7" w:rsidP="00A970E5">
      <w:pPr>
        <w:pStyle w:val="NoSpacing"/>
        <w:jc w:val="both"/>
      </w:pPr>
    </w:p>
    <w:p w14:paraId="5D8C83F8" w14:textId="21034540" w:rsidR="008B3828" w:rsidRPr="00196466" w:rsidRDefault="008B3828" w:rsidP="00A970E5">
      <w:pPr>
        <w:pStyle w:val="NoSpacing"/>
        <w:jc w:val="both"/>
      </w:pPr>
      <w:r w:rsidRPr="00196466">
        <w:t>O</w:t>
      </w:r>
      <w:r>
        <w:t xml:space="preserve">P2. </w:t>
      </w:r>
      <w:del w:id="20" w:author="Author">
        <w:r w:rsidRPr="00B53658" w:rsidDel="009B365F">
          <w:rPr>
            <w:iCs/>
          </w:rPr>
          <w:delText>Welcomes</w:delText>
        </w:r>
        <w:r w:rsidRPr="00196466" w:rsidDel="009B365F">
          <w:delText xml:space="preserve"> </w:delText>
        </w:r>
      </w:del>
      <w:ins w:id="21" w:author="Author">
        <w:r w:rsidR="009B365F">
          <w:rPr>
            <w:i/>
            <w:iCs/>
          </w:rPr>
          <w:t xml:space="preserve">Takes note </w:t>
        </w:r>
        <w:r w:rsidR="009B365F">
          <w:rPr>
            <w:iCs/>
          </w:rPr>
          <w:t>of</w:t>
        </w:r>
        <w:r w:rsidR="009B365F" w:rsidRPr="00196466">
          <w:t xml:space="preserve"> </w:t>
        </w:r>
      </w:ins>
      <w:r w:rsidRPr="00196466">
        <w:t>the Independent Strategic Review of UNSMIL (</w:t>
      </w:r>
      <w:hyperlink r:id="rId22" w:history="1">
        <w:r w:rsidRPr="00196466">
          <w:rPr>
            <w:rStyle w:val="Hyperlink"/>
            <w:rFonts w:cs="Arial"/>
            <w:szCs w:val="24"/>
          </w:rPr>
          <w:t>S/2021/716</w:t>
        </w:r>
      </w:hyperlink>
      <w:r>
        <w:t xml:space="preserve">), </w:t>
      </w:r>
      <w:r w:rsidRPr="008B3828">
        <w:rPr>
          <w:i/>
        </w:rPr>
        <w:t>requests</w:t>
      </w:r>
      <w:r w:rsidRPr="00196466">
        <w:t xml:space="preserve"> the Mission to implement its recommendations</w:t>
      </w:r>
      <w:r>
        <w:t xml:space="preserve"> and </w:t>
      </w:r>
      <w:r>
        <w:rPr>
          <w:i/>
        </w:rPr>
        <w:t>decides</w:t>
      </w:r>
      <w:r>
        <w:t xml:space="preserve"> </w:t>
      </w:r>
      <w:r w:rsidR="00A970E5">
        <w:t xml:space="preserve">that UNSMIL should be led </w:t>
      </w:r>
      <w:r w:rsidRPr="00196466">
        <w:t>by a Special Representative of the Secretary-General</w:t>
      </w:r>
      <w:r w:rsidR="00BD373B">
        <w:t xml:space="preserve"> (SRSG)</w:t>
      </w:r>
      <w:r w:rsidRPr="00196466">
        <w:t>, in Tripoli, supported by two Deputy Special Representatives of the Secretary-General</w:t>
      </w:r>
      <w:r w:rsidR="00BD373B">
        <w:t xml:space="preserve">, and </w:t>
      </w:r>
      <w:r w:rsidR="001958FF">
        <w:rPr>
          <w:i/>
        </w:rPr>
        <w:t xml:space="preserve">calls upon </w:t>
      </w:r>
      <w:r w:rsidR="00BD373B">
        <w:t>the Secretary-General to appoint a SRSG</w:t>
      </w:r>
      <w:ins w:id="22" w:author="Author">
        <w:r w:rsidR="00F91D8D">
          <w:t xml:space="preserve"> promptly</w:t>
        </w:r>
      </w:ins>
      <w:r w:rsidR="00DA3AC5" w:rsidRPr="00512500">
        <w:t>;</w:t>
      </w:r>
    </w:p>
    <w:p w14:paraId="38629C8D" w14:textId="77777777" w:rsidR="00847CD7" w:rsidRDefault="00847CD7" w:rsidP="00A970E5">
      <w:pPr>
        <w:pStyle w:val="NoSpacing"/>
        <w:jc w:val="both"/>
      </w:pPr>
    </w:p>
    <w:p w14:paraId="633A40C5" w14:textId="61A9565A" w:rsidR="00263518" w:rsidRDefault="008B3828" w:rsidP="00A970E5">
      <w:pPr>
        <w:pStyle w:val="NoSpacing"/>
        <w:jc w:val="both"/>
      </w:pPr>
      <w:r>
        <w:t xml:space="preserve">OP3. </w:t>
      </w:r>
      <w:r w:rsidRPr="00196466">
        <w:rPr>
          <w:i/>
          <w:iCs/>
        </w:rPr>
        <w:t>Requests</w:t>
      </w:r>
      <w:r w:rsidRPr="00196466">
        <w:t xml:space="preserve"> that, in the implementation of the recommendations of the Strategic Review, UNSMIL explores all avenues to increase efficiency and redeploy existing resources, including through prioritisation and the reconfiguration of tasks and resources, as needed and where appropriate; </w:t>
      </w:r>
    </w:p>
    <w:p w14:paraId="116C39B7" w14:textId="77777777" w:rsidR="00847CD7" w:rsidRDefault="00847CD7" w:rsidP="00A970E5">
      <w:pPr>
        <w:pStyle w:val="NoSpacing"/>
        <w:jc w:val="both"/>
      </w:pPr>
    </w:p>
    <w:p w14:paraId="64D7940B" w14:textId="48EFDBBC" w:rsidR="002A6AC2" w:rsidRPr="009B365F" w:rsidRDefault="00362E0B" w:rsidP="00F91D8D">
      <w:pPr>
        <w:spacing w:after="0" w:line="240" w:lineRule="auto"/>
        <w:rPr>
          <w:ins w:id="23" w:author="Author"/>
          <w:rFonts w:ascii="Times New Roman" w:hAnsi="Times New Roman" w:cs="Times New Roman"/>
          <w:szCs w:val="24"/>
          <w:lang w:eastAsia="en-GB"/>
        </w:rPr>
      </w:pPr>
      <w:r>
        <w:t xml:space="preserve">OP4. </w:t>
      </w:r>
      <w:r w:rsidR="006016C6" w:rsidRPr="00A970E5">
        <w:rPr>
          <w:rFonts w:eastAsia="Times New Roman"/>
          <w:i/>
        </w:rPr>
        <w:t>Urges</w:t>
      </w:r>
      <w:r w:rsidR="00963B8B">
        <w:rPr>
          <w:rFonts w:eastAsia="Times New Roman"/>
        </w:rPr>
        <w:t xml:space="preserve"> the relevant Libyan institutions </w:t>
      </w:r>
      <w:r w:rsidR="006016C6">
        <w:rPr>
          <w:rFonts w:eastAsia="Times New Roman"/>
        </w:rPr>
        <w:t>and authorities</w:t>
      </w:r>
      <w:r w:rsidR="0026366C">
        <w:rPr>
          <w:rFonts w:eastAsia="Times New Roman"/>
        </w:rPr>
        <w:t xml:space="preserve"> to</w:t>
      </w:r>
      <w:r w:rsidR="00B53658">
        <w:rPr>
          <w:rFonts w:eastAsia="Times New Roman"/>
        </w:rPr>
        <w:t xml:space="preserve"> </w:t>
      </w:r>
      <w:r w:rsidR="006016C6">
        <w:rPr>
          <w:rFonts w:eastAsia="Times New Roman"/>
        </w:rPr>
        <w:t>fulfil</w:t>
      </w:r>
      <w:r w:rsidR="008A134F">
        <w:rPr>
          <w:rFonts w:eastAsia="Times New Roman"/>
        </w:rPr>
        <w:t xml:space="preserve"> </w:t>
      </w:r>
      <w:r w:rsidR="00963B8B">
        <w:rPr>
          <w:rFonts w:eastAsia="Times New Roman"/>
        </w:rPr>
        <w:t xml:space="preserve">the aspirations of </w:t>
      </w:r>
      <w:r w:rsidR="00124627">
        <w:rPr>
          <w:rFonts w:eastAsia="Times New Roman"/>
        </w:rPr>
        <w:t>the</w:t>
      </w:r>
      <w:r w:rsidR="00963B8B">
        <w:rPr>
          <w:rFonts w:eastAsia="Times New Roman"/>
        </w:rPr>
        <w:t xml:space="preserve"> Libyan</w:t>
      </w:r>
      <w:r w:rsidR="00024E75">
        <w:rPr>
          <w:rFonts w:eastAsia="Times New Roman"/>
        </w:rPr>
        <w:t xml:space="preserve"> people</w:t>
      </w:r>
      <w:ins w:id="24" w:author="Author">
        <w:r w:rsidR="009B365F">
          <w:rPr>
            <w:rFonts w:eastAsia="Times New Roman"/>
          </w:rPr>
          <w:t>,</w:t>
        </w:r>
      </w:ins>
      <w:r w:rsidR="00024E75">
        <w:rPr>
          <w:rFonts w:eastAsia="Times New Roman"/>
        </w:rPr>
        <w:t xml:space="preserve"> </w:t>
      </w:r>
      <w:commentRangeStart w:id="25"/>
      <w:ins w:id="26" w:author="Author">
        <w:r w:rsidR="009B365F">
          <w:rPr>
            <w:rFonts w:eastAsia="Times New Roman"/>
          </w:rPr>
          <w:t>including the 2.8 million  who had registered to vote in the December 2021 elections</w:t>
        </w:r>
        <w:commentRangeEnd w:id="25"/>
        <w:r w:rsidR="00F91D8D">
          <w:rPr>
            <w:rStyle w:val="CommentReference"/>
          </w:rPr>
          <w:commentReference w:id="25"/>
        </w:r>
        <w:r w:rsidR="009B365F">
          <w:rPr>
            <w:rFonts w:eastAsia="Times New Roman"/>
          </w:rPr>
          <w:t xml:space="preserve">, </w:t>
        </w:r>
      </w:ins>
      <w:r w:rsidR="00024E75">
        <w:rPr>
          <w:rFonts w:eastAsia="Times New Roman"/>
        </w:rPr>
        <w:t xml:space="preserve">for </w:t>
      </w:r>
      <w:r w:rsidR="001958FF">
        <w:rPr>
          <w:rFonts w:eastAsia="Times New Roman"/>
        </w:rPr>
        <w:t xml:space="preserve">free, fair and inclusive national Presidential and Parliamentary elections </w:t>
      </w:r>
      <w:r w:rsidR="0026366C">
        <w:rPr>
          <w:rFonts w:eastAsia="Times New Roman"/>
        </w:rPr>
        <w:t>to be held as soon as possible</w:t>
      </w:r>
      <w:r w:rsidR="00024E75">
        <w:rPr>
          <w:rFonts w:eastAsia="Times New Roman"/>
        </w:rPr>
        <w:t xml:space="preserve">, </w:t>
      </w:r>
      <w:del w:id="27" w:author="Author">
        <w:r w:rsidR="00024E75" w:rsidDel="009B365F">
          <w:rPr>
            <w:rFonts w:eastAsia="Times New Roman"/>
          </w:rPr>
          <w:delText xml:space="preserve">including the 2.8 </w:delText>
        </w:r>
        <w:r w:rsidR="006016C6" w:rsidDel="009B365F">
          <w:rPr>
            <w:rFonts w:eastAsia="Times New Roman"/>
          </w:rPr>
          <w:delText xml:space="preserve">million  </w:delText>
        </w:r>
        <w:r w:rsidR="00124627" w:rsidDel="009B365F">
          <w:rPr>
            <w:rFonts w:eastAsia="Times New Roman"/>
          </w:rPr>
          <w:delText xml:space="preserve">who </w:delText>
        </w:r>
        <w:r w:rsidR="00963B8B" w:rsidDel="009B365F">
          <w:rPr>
            <w:rFonts w:eastAsia="Times New Roman"/>
          </w:rPr>
          <w:delText>had registered to vote in the December 2021 elections</w:delText>
        </w:r>
      </w:del>
      <w:r w:rsidR="001C12B7">
        <w:rPr>
          <w:rFonts w:eastAsia="Times New Roman"/>
        </w:rPr>
        <w:t>,</w:t>
      </w:r>
      <w:r w:rsidR="00963B8B">
        <w:rPr>
          <w:i/>
        </w:rPr>
        <w:t xml:space="preserve"> </w:t>
      </w:r>
      <w:r w:rsidR="007D6FC9">
        <w:t>by addressing the underlying issues that prevented the December 2021</w:t>
      </w:r>
      <w:r w:rsidR="00F43169">
        <w:t xml:space="preserve"> elections from taking place</w:t>
      </w:r>
      <w:r w:rsidR="00BA1714">
        <w:t xml:space="preserve">, </w:t>
      </w:r>
      <w:del w:id="28" w:author="Author">
        <w:r w:rsidR="00BA1714" w:rsidDel="00276578">
          <w:delText xml:space="preserve">including by </w:delText>
        </w:r>
      </w:del>
      <w:ins w:id="29" w:author="Author">
        <w:r w:rsidR="00276578">
          <w:t>and engag</w:t>
        </w:r>
        <w:r w:rsidR="00806BFB">
          <w:t>ing</w:t>
        </w:r>
        <w:r w:rsidR="00276578">
          <w:t xml:space="preserve"> constructively in the ongoing facilitation to </w:t>
        </w:r>
      </w:ins>
      <w:r w:rsidR="00C2133B">
        <w:t>creat</w:t>
      </w:r>
      <w:ins w:id="30" w:author="Author">
        <w:r w:rsidR="00276578">
          <w:t>e</w:t>
        </w:r>
      </w:ins>
      <w:del w:id="31" w:author="Author">
        <w:r w:rsidR="00C2133B" w:rsidDel="00276578">
          <w:delText>ing</w:delText>
        </w:r>
      </w:del>
      <w:r w:rsidR="00C2133B">
        <w:t xml:space="preserve"> the conditions and circumstances for elections</w:t>
      </w:r>
      <w:r w:rsidR="00BA1714">
        <w:t xml:space="preserve"> on a constitutional </w:t>
      </w:r>
      <w:r w:rsidR="0026366C">
        <w:t xml:space="preserve">and legal </w:t>
      </w:r>
      <w:r w:rsidR="00BA1714">
        <w:t>basis</w:t>
      </w:r>
      <w:r w:rsidR="009B365F">
        <w:t xml:space="preserve">, </w:t>
      </w:r>
      <w:r w:rsidR="009B365F" w:rsidRPr="009B365F">
        <w:t xml:space="preserve"> </w:t>
      </w:r>
      <w:commentRangeStart w:id="32"/>
      <w:ins w:id="33" w:author="Author">
        <w:r w:rsidR="009B365F" w:rsidRPr="00F91D8D">
          <w:rPr>
            <w:i/>
          </w:rPr>
          <w:t>underlining</w:t>
        </w:r>
        <w:r w:rsidR="009B365F">
          <w:t xml:space="preserve"> </w:t>
        </w:r>
        <w:r w:rsidR="00515779">
          <w:t xml:space="preserve">the need to ensure </w:t>
        </w:r>
        <w:r w:rsidR="009B365F">
          <w:t xml:space="preserve">the full, equal and meaningful participation of women, and inclusion of </w:t>
        </w:r>
        <w:r w:rsidR="009B365F">
          <w:lastRenderedPageBreak/>
          <w:t>youth and members of minority groups, in all activities and decision-making relating to democratic transition</w:t>
        </w:r>
        <w:commentRangeEnd w:id="32"/>
        <w:r w:rsidR="00F91D8D">
          <w:rPr>
            <w:rStyle w:val="CommentReference"/>
          </w:rPr>
          <w:commentReference w:id="32"/>
        </w:r>
      </w:ins>
      <w:r w:rsidR="00CA0737">
        <w:t>;</w:t>
      </w:r>
      <w:r w:rsidR="00CA0737" w:rsidDel="00BA1714">
        <w:t xml:space="preserve"> </w:t>
      </w:r>
    </w:p>
    <w:p w14:paraId="6C0831F0" w14:textId="1170A29A" w:rsidR="001958FF" w:rsidRDefault="001958FF" w:rsidP="00A970E5">
      <w:pPr>
        <w:pStyle w:val="NoSpacing"/>
        <w:jc w:val="both"/>
        <w:rPr>
          <w:ins w:id="34" w:author="Author"/>
        </w:rPr>
      </w:pPr>
    </w:p>
    <w:p w14:paraId="291A9C54" w14:textId="145878D2" w:rsidR="001958FF" w:rsidRDefault="001958FF" w:rsidP="00A970E5">
      <w:pPr>
        <w:pStyle w:val="NoSpacing"/>
        <w:jc w:val="both"/>
      </w:pPr>
      <w:r>
        <w:t xml:space="preserve">OP4bis </w:t>
      </w:r>
      <w:r w:rsidRPr="00D76DE6">
        <w:rPr>
          <w:i/>
        </w:rPr>
        <w:t>Underlines</w:t>
      </w:r>
      <w:r>
        <w:t xml:space="preserve"> the importance of an inclusive, comprehensive national </w:t>
      </w:r>
      <w:r w:rsidR="00BA5892">
        <w:t xml:space="preserve">dialogue and </w:t>
      </w:r>
      <w:r>
        <w:t>reconciliation process</w:t>
      </w:r>
      <w:ins w:id="35" w:author="Author">
        <w:r>
          <w:t xml:space="preserve">, </w:t>
        </w:r>
        <w:commentRangeStart w:id="36"/>
        <w:del w:id="37" w:author="Author">
          <w:r w:rsidR="00842457" w:rsidDel="009B365F">
            <w:rPr>
              <w:i/>
              <w:iCs/>
            </w:rPr>
            <w:delText>welcomes</w:delText>
          </w:r>
          <w:r w:rsidR="00842457" w:rsidRPr="00196466" w:rsidDel="009B365F">
            <w:delText xml:space="preserve"> the support of t</w:delText>
          </w:r>
          <w:r w:rsidR="00842457" w:rsidDel="009B365F">
            <w:delText xml:space="preserve">he African Union in that regard, </w:delText>
          </w:r>
          <w:r w:rsidR="00842457" w:rsidRPr="00196466" w:rsidDel="009B365F">
            <w:rPr>
              <w:i/>
              <w:iCs/>
            </w:rPr>
            <w:delText>recognis</w:delText>
          </w:r>
          <w:r w:rsidR="00842457" w:rsidDel="009B365F">
            <w:rPr>
              <w:i/>
              <w:iCs/>
            </w:rPr>
            <w:delText>es</w:delText>
          </w:r>
          <w:r w:rsidR="00842457" w:rsidRPr="00196466" w:rsidDel="009B365F">
            <w:delText xml:space="preserve"> the important role of regional organisations including the League of Arab States and the European Union</w:delText>
          </w:r>
          <w:r w:rsidDel="009B365F">
            <w:delText xml:space="preserve">, </w:delText>
          </w:r>
        </w:del>
      </w:ins>
      <w:commentRangeEnd w:id="36"/>
      <w:r w:rsidR="00EC0E0F">
        <w:rPr>
          <w:rStyle w:val="CommentReference"/>
        </w:rPr>
        <w:commentReference w:id="36"/>
      </w:r>
      <w:ins w:id="38" w:author="Author">
        <w:del w:id="39" w:author="Author">
          <w:r w:rsidDel="00F91D8D">
            <w:delText xml:space="preserve">and </w:delText>
          </w:r>
          <w:r w:rsidR="00C2133B" w:rsidRPr="00F91D8D" w:rsidDel="0039390E">
            <w:delText>calls upon</w:delText>
          </w:r>
          <w:r w:rsidR="00C2133B" w:rsidRPr="0039390E" w:rsidDel="0039390E">
            <w:delText xml:space="preserve"> the relevant Libyan institutions and authorities to</w:delText>
          </w:r>
        </w:del>
        <w:r w:rsidR="00F91D8D">
          <w:t xml:space="preserve"> </w:t>
        </w:r>
        <w:commentRangeStart w:id="40"/>
        <w:r w:rsidR="00F91D8D">
          <w:t xml:space="preserve">and </w:t>
        </w:r>
        <w:r w:rsidR="0039390E">
          <w:rPr>
            <w:i/>
          </w:rPr>
          <w:t xml:space="preserve">underlines </w:t>
        </w:r>
        <w:r w:rsidR="0039390E">
          <w:t>the importance of the</w:t>
        </w:r>
        <w:r>
          <w:t xml:space="preserve"> </w:t>
        </w:r>
      </w:ins>
      <w:commentRangeEnd w:id="40"/>
      <w:r w:rsidR="00EC0E0F">
        <w:rPr>
          <w:rStyle w:val="CommentReference"/>
        </w:rPr>
        <w:commentReference w:id="40"/>
      </w:r>
      <w:r>
        <w:t xml:space="preserve">implementation </w:t>
      </w:r>
      <w:r w:rsidR="0039390E">
        <w:t xml:space="preserve">of </w:t>
      </w:r>
      <w:r>
        <w:t xml:space="preserve">confidence-building measures to create an environment conducive for successful national </w:t>
      </w:r>
      <w:r w:rsidR="00A67515">
        <w:t xml:space="preserve">Presidential and Parliamentary </w:t>
      </w:r>
      <w:r>
        <w:t>elections</w:t>
      </w:r>
      <w:ins w:id="41" w:author="Author">
        <w:r w:rsidR="009B365F">
          <w:t>;</w:t>
        </w:r>
        <w:del w:id="42" w:author="Author">
          <w:r w:rsidR="00A67515" w:rsidDel="009B365F">
            <w:delText xml:space="preserve">, </w:delText>
          </w:r>
          <w:commentRangeStart w:id="43"/>
          <w:r w:rsidR="00A67515" w:rsidDel="009B365F">
            <w:delText xml:space="preserve">including by </w:delText>
          </w:r>
          <w:r w:rsidR="00A67515" w:rsidRPr="00A67515" w:rsidDel="009B365F">
            <w:delText>ensuring the full, equal and meaningful participation of women</w:delText>
          </w:r>
          <w:r w:rsidR="00CA0737" w:rsidDel="009B365F">
            <w:delText>, and inclusion of youth and minority groups,</w:delText>
          </w:r>
          <w:r w:rsidR="00A67515" w:rsidRPr="00A67515" w:rsidDel="009B365F">
            <w:delText xml:space="preserve"> in all activities and decision-making relating to democratic transition</w:delText>
          </w:r>
        </w:del>
      </w:ins>
      <w:commentRangeEnd w:id="43"/>
      <w:r w:rsidR="00F31C69">
        <w:rPr>
          <w:rStyle w:val="CommentReference"/>
        </w:rPr>
        <w:commentReference w:id="43"/>
      </w:r>
      <w:ins w:id="44" w:author="Author">
        <w:r w:rsidR="00CA0737">
          <w:t>;</w:t>
        </w:r>
      </w:ins>
    </w:p>
    <w:p w14:paraId="594509BB" w14:textId="77777777" w:rsidR="002A6AC2" w:rsidRDefault="002A6AC2" w:rsidP="00A970E5">
      <w:pPr>
        <w:pStyle w:val="NoSpacing"/>
        <w:jc w:val="both"/>
      </w:pPr>
    </w:p>
    <w:p w14:paraId="716190EA" w14:textId="668AB783" w:rsidR="00643F6C" w:rsidRDefault="002A6AC2" w:rsidP="00A970E5">
      <w:pPr>
        <w:pStyle w:val="NoSpacing"/>
        <w:jc w:val="both"/>
      </w:pPr>
      <w:r>
        <w:t xml:space="preserve">OP5 </w:t>
      </w:r>
      <w:r>
        <w:rPr>
          <w:i/>
        </w:rPr>
        <w:t xml:space="preserve">Calls </w:t>
      </w:r>
      <w:r w:rsidR="00362E0B">
        <w:rPr>
          <w:i/>
        </w:rPr>
        <w:t>upon</w:t>
      </w:r>
      <w:r w:rsidR="00362E0B">
        <w:t xml:space="preserve"> all parties </w:t>
      </w:r>
      <w:r w:rsidR="00135325">
        <w:t xml:space="preserve">to refrain from any actions that could undermine the political process or the </w:t>
      </w:r>
      <w:r w:rsidR="00643F6C">
        <w:t xml:space="preserve">23 October 2020 </w:t>
      </w:r>
      <w:r w:rsidR="00135325">
        <w:t xml:space="preserve">ceasefire in Libya and </w:t>
      </w:r>
      <w:r w:rsidR="00135325">
        <w:rPr>
          <w:i/>
        </w:rPr>
        <w:t>recalls</w:t>
      </w:r>
      <w:r w:rsidR="00135325">
        <w:t xml:space="preserve"> that </w:t>
      </w:r>
      <w:r w:rsidR="00E42BBC">
        <w:t xml:space="preserve">the measures set out in resolution 1970 (2011), as modified by subsequent resolutions, shall apply to </w:t>
      </w:r>
      <w:r w:rsidR="00135325">
        <w:t xml:space="preserve">individuals </w:t>
      </w:r>
      <w:r w:rsidR="00E42BBC">
        <w:t xml:space="preserve">and entities determined by the United Nations Sanctions Committee to be engaging in or providing support for acts that </w:t>
      </w:r>
      <w:r w:rsidR="00135325">
        <w:t>threaten the peace, stability or security of Libya or obstruct or undermine the successful completion of its political transition</w:t>
      </w:r>
      <w:r w:rsidR="006016C6">
        <w:t>,</w:t>
      </w:r>
      <w:r w:rsidR="006016C6" w:rsidRPr="006016C6">
        <w:t xml:space="preserve"> </w:t>
      </w:r>
      <w:r w:rsidR="006016C6">
        <w:t>including by obstructing or undermining the</w:t>
      </w:r>
      <w:r w:rsidR="00A970E5">
        <w:t xml:space="preserve"> elections</w:t>
      </w:r>
      <w:r w:rsidR="00135325">
        <w:t xml:space="preserve">; </w:t>
      </w:r>
    </w:p>
    <w:p w14:paraId="798993BD" w14:textId="77777777" w:rsidR="00847CD7" w:rsidRDefault="00847CD7" w:rsidP="00A970E5">
      <w:pPr>
        <w:pStyle w:val="NoSpacing"/>
        <w:jc w:val="both"/>
      </w:pPr>
    </w:p>
    <w:p w14:paraId="4F8F4EB1" w14:textId="3E16A14A" w:rsidR="00643F6C" w:rsidRDefault="002A6AC2" w:rsidP="00A970E5">
      <w:pPr>
        <w:pStyle w:val="NoSpacing"/>
        <w:jc w:val="both"/>
      </w:pPr>
      <w:r>
        <w:t>OP6</w:t>
      </w:r>
      <w:r w:rsidR="00643F6C">
        <w:t xml:space="preserve">. </w:t>
      </w:r>
      <w:r w:rsidR="00643F6C">
        <w:rPr>
          <w:i/>
        </w:rPr>
        <w:t>Emphasises</w:t>
      </w:r>
      <w:r w:rsidR="00643F6C">
        <w:t xml:space="preserve"> that there can be no military solution in Libya and </w:t>
      </w:r>
      <w:r w:rsidR="00263518" w:rsidRPr="00263518">
        <w:rPr>
          <w:i/>
        </w:rPr>
        <w:t>demands</w:t>
      </w:r>
      <w:r w:rsidR="00263518">
        <w:t xml:space="preserve"> full compliance by all Member States with the arms embargo imposed under resolution 1970 (2011), as modified by subsequent resolutions</w:t>
      </w:r>
      <w:r w:rsidR="00643F6C">
        <w:t>;</w:t>
      </w:r>
    </w:p>
    <w:p w14:paraId="3DA5EB8B" w14:textId="214A0BC4" w:rsidR="00E42BBC" w:rsidRDefault="00E42BBC" w:rsidP="00A970E5">
      <w:pPr>
        <w:pStyle w:val="NoSpacing"/>
        <w:jc w:val="both"/>
      </w:pPr>
    </w:p>
    <w:p w14:paraId="73DE7279" w14:textId="4600E770" w:rsidR="00E42BBC" w:rsidRPr="00261F3C" w:rsidRDefault="002A6AC2" w:rsidP="00A970E5">
      <w:pPr>
        <w:pStyle w:val="NoSpacing"/>
        <w:jc w:val="both"/>
      </w:pPr>
      <w:r>
        <w:rPr>
          <w:i/>
          <w:iCs/>
        </w:rPr>
        <w:t>OP7</w:t>
      </w:r>
      <w:r w:rsidR="00E42BBC">
        <w:rPr>
          <w:i/>
          <w:iCs/>
        </w:rPr>
        <w:t xml:space="preserve">. </w:t>
      </w:r>
      <w:r w:rsidR="00E42BBC" w:rsidRPr="00261F3C">
        <w:rPr>
          <w:i/>
          <w:iCs/>
        </w:rPr>
        <w:t>Calls on</w:t>
      </w:r>
      <w:r w:rsidR="00E42BBC" w:rsidRPr="00261F3C">
        <w:t xml:space="preserve"> all parties to implement the 23 O</w:t>
      </w:r>
      <w:r w:rsidR="00E42BBC">
        <w:t>ctober 2020 ceasefire agreement</w:t>
      </w:r>
      <w:r w:rsidR="00E42BBC" w:rsidRPr="00261F3C">
        <w:t xml:space="preserve"> in full</w:t>
      </w:r>
      <w:r w:rsidR="00E42BBC">
        <w:t xml:space="preserve">, including the Action Plan agreed by the 5+5 Joint Military Commission in Geneva on 8 October 2021, </w:t>
      </w:r>
      <w:r w:rsidR="00237033">
        <w:t xml:space="preserve">which is to be implemented in a synchronised, phased, gradual and balanced manner, and </w:t>
      </w:r>
      <w:r w:rsidR="00E42BBC" w:rsidRPr="00A970E5">
        <w:rPr>
          <w:i/>
        </w:rPr>
        <w:t>urges</w:t>
      </w:r>
      <w:r w:rsidR="00E42BBC" w:rsidRPr="00A970E5">
        <w:t xml:space="preserve"> </w:t>
      </w:r>
      <w:r w:rsidR="00E42BBC" w:rsidRPr="00261F3C">
        <w:t xml:space="preserve">Member States to respect and support </w:t>
      </w:r>
      <w:r w:rsidR="00E42BBC">
        <w:t>its full implementation</w:t>
      </w:r>
      <w:r w:rsidR="00E42BBC" w:rsidRPr="00261F3C">
        <w:t xml:space="preserve">, including through the withdrawal of all </w:t>
      </w:r>
      <w:commentRangeStart w:id="45"/>
      <w:ins w:id="46" w:author="Author">
        <w:r w:rsidR="00457493">
          <w:t xml:space="preserve">mercenaries, </w:t>
        </w:r>
      </w:ins>
      <w:r w:rsidR="00E42BBC" w:rsidRPr="00261F3C">
        <w:t>foreign</w:t>
      </w:r>
      <w:ins w:id="47" w:author="Author">
        <w:r w:rsidR="00457493">
          <w:t xml:space="preserve"> fighters and</w:t>
        </w:r>
        <w:r w:rsidR="008D7F4C">
          <w:t xml:space="preserve"> foreign</w:t>
        </w:r>
      </w:ins>
      <w:r w:rsidR="00E42BBC" w:rsidRPr="00261F3C">
        <w:t xml:space="preserve"> forces </w:t>
      </w:r>
      <w:del w:id="48" w:author="Author">
        <w:r w:rsidR="00E42BBC" w:rsidRPr="00261F3C" w:rsidDel="00457493">
          <w:delText>and mercenaries</w:delText>
        </w:r>
      </w:del>
      <w:commentRangeEnd w:id="45"/>
      <w:r w:rsidR="00F31C69">
        <w:rPr>
          <w:rStyle w:val="CommentReference"/>
        </w:rPr>
        <w:commentReference w:id="45"/>
      </w:r>
      <w:del w:id="49" w:author="Author">
        <w:r w:rsidR="00E42BBC" w:rsidRPr="00261F3C" w:rsidDel="00457493">
          <w:delText xml:space="preserve"> </w:delText>
        </w:r>
      </w:del>
      <w:r w:rsidR="00E42BBC" w:rsidRPr="00261F3C">
        <w:t>from Libya without further delay;</w:t>
      </w:r>
    </w:p>
    <w:p w14:paraId="6C2AC300" w14:textId="2966B9E3" w:rsidR="00855524" w:rsidRDefault="00855524" w:rsidP="00A970E5">
      <w:pPr>
        <w:pStyle w:val="NoSpacing"/>
        <w:jc w:val="both"/>
      </w:pPr>
    </w:p>
    <w:p w14:paraId="59E49139" w14:textId="19A069C4" w:rsidR="00855524" w:rsidRPr="00362E0B" w:rsidRDefault="002A6AC2" w:rsidP="00A970E5">
      <w:pPr>
        <w:pStyle w:val="NoSpacing"/>
        <w:jc w:val="both"/>
      </w:pPr>
      <w:r>
        <w:t>OP8</w:t>
      </w:r>
      <w:r w:rsidR="001C12B7">
        <w:t xml:space="preserve">. </w:t>
      </w:r>
      <w:r w:rsidR="0062098D">
        <w:t>Requests the Secretary-General to continue to report to the Security Council on the implementation of this resolution at least every 60 days</w:t>
      </w:r>
      <w:r w:rsidR="00A96593">
        <w:t>;</w:t>
      </w:r>
    </w:p>
    <w:p w14:paraId="7D42940A" w14:textId="77777777" w:rsidR="00847CD7" w:rsidRDefault="00847CD7" w:rsidP="00A970E5">
      <w:pPr>
        <w:pStyle w:val="NoSpacing"/>
        <w:jc w:val="both"/>
      </w:pPr>
    </w:p>
    <w:p w14:paraId="62D3B7FD" w14:textId="1B08E618" w:rsidR="005F7200" w:rsidRPr="005F7200" w:rsidRDefault="002A6AC2" w:rsidP="00A970E5">
      <w:pPr>
        <w:pStyle w:val="NoSpacing"/>
        <w:jc w:val="both"/>
      </w:pPr>
      <w:r>
        <w:t>OP9</w:t>
      </w:r>
      <w:r w:rsidR="005F7200">
        <w:t xml:space="preserve">. </w:t>
      </w:r>
      <w:r w:rsidR="005F7200" w:rsidRPr="005F7200">
        <w:rPr>
          <w:i/>
        </w:rPr>
        <w:t>Decides</w:t>
      </w:r>
      <w:r w:rsidR="005F7200" w:rsidRPr="005F7200">
        <w:t xml:space="preserve"> to remain actively seized of the matter.</w:t>
      </w:r>
    </w:p>
    <w:p w14:paraId="4D7CF482" w14:textId="47F7246E" w:rsidR="00247ABD" w:rsidRDefault="00247ABD" w:rsidP="00263518"/>
    <w:sectPr w:rsidR="00247ABD">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uthor" w:initials="A">
    <w:p w14:paraId="0D742B3B" w14:textId="57FEF2CE" w:rsidR="00F31C69" w:rsidRDefault="00F31C69">
      <w:pPr>
        <w:pStyle w:val="CommentText"/>
      </w:pPr>
      <w:r>
        <w:rPr>
          <w:rStyle w:val="CommentReference"/>
        </w:rPr>
        <w:annotationRef/>
      </w:r>
      <w:r>
        <w:t>Moved from OP4bis</w:t>
      </w:r>
    </w:p>
  </w:comment>
  <w:comment w:id="15" w:author="Author" w:initials="A">
    <w:p w14:paraId="1EC9F271" w14:textId="7FC87B46" w:rsidR="00F91D8D" w:rsidRDefault="00F91D8D">
      <w:pPr>
        <w:pStyle w:val="CommentText"/>
      </w:pPr>
      <w:r>
        <w:rPr>
          <w:rStyle w:val="CommentReference"/>
        </w:rPr>
        <w:annotationRef/>
      </w:r>
      <w:r w:rsidR="00F31C69">
        <w:t>B</w:t>
      </w:r>
      <w:r>
        <w:t xml:space="preserve">ased on PP21 of 2542 </w:t>
      </w:r>
    </w:p>
  </w:comment>
  <w:comment w:id="18" w:author="Author" w:initials="A">
    <w:p w14:paraId="3089CFEC" w14:textId="777CF0F7" w:rsidR="00F91D8D" w:rsidRDefault="00F91D8D">
      <w:pPr>
        <w:pStyle w:val="CommentText"/>
      </w:pPr>
      <w:r>
        <w:rPr>
          <w:rStyle w:val="CommentReference"/>
        </w:rPr>
        <w:annotationRef/>
      </w:r>
      <w:r w:rsidR="001036DD">
        <w:t xml:space="preserve"> Based on PP22 </w:t>
      </w:r>
      <w:r>
        <w:t xml:space="preserve">and PP7 of </w:t>
      </w:r>
      <w:r w:rsidR="00F31C69">
        <w:t>2542</w:t>
      </w:r>
    </w:p>
  </w:comment>
  <w:comment w:id="25" w:author="Author" w:initials="A">
    <w:p w14:paraId="7C4AB077" w14:textId="39FD63F1" w:rsidR="00F91D8D" w:rsidRDefault="00F91D8D">
      <w:pPr>
        <w:pStyle w:val="CommentText"/>
      </w:pPr>
      <w:r>
        <w:rPr>
          <w:rStyle w:val="CommentReference"/>
        </w:rPr>
        <w:annotationRef/>
      </w:r>
      <w:r w:rsidR="00F31C69">
        <w:t>Moved up from further down in the paragraph</w:t>
      </w:r>
      <w:r>
        <w:t xml:space="preserve"> </w:t>
      </w:r>
    </w:p>
  </w:comment>
  <w:comment w:id="32" w:author="Author" w:initials="A">
    <w:p w14:paraId="187FCF21" w14:textId="151CD06A" w:rsidR="00F91D8D" w:rsidRDefault="00F91D8D">
      <w:pPr>
        <w:pStyle w:val="CommentText"/>
      </w:pPr>
      <w:r>
        <w:rPr>
          <w:rStyle w:val="CommentReference"/>
        </w:rPr>
        <w:annotationRef/>
      </w:r>
      <w:r w:rsidR="00F31C69">
        <w:t>Moved up from OP4bis</w:t>
      </w:r>
      <w:r>
        <w:t xml:space="preserve"> </w:t>
      </w:r>
    </w:p>
  </w:comment>
  <w:comment w:id="36" w:author="Author" w:initials="A">
    <w:p w14:paraId="7C4C8214" w14:textId="6AB5A033" w:rsidR="00EC0E0F" w:rsidRDefault="00EC0E0F">
      <w:pPr>
        <w:pStyle w:val="CommentText"/>
      </w:pPr>
      <w:r>
        <w:rPr>
          <w:rStyle w:val="CommentReference"/>
        </w:rPr>
        <w:annotationRef/>
      </w:r>
      <w:r>
        <w:t>Moved to PP4</w:t>
      </w:r>
    </w:p>
  </w:comment>
  <w:comment w:id="40" w:author="Author" w:initials="A">
    <w:p w14:paraId="195A95CE" w14:textId="2DF0B60B" w:rsidR="00EC0E0F" w:rsidRDefault="00EC0E0F">
      <w:pPr>
        <w:pStyle w:val="CommentText"/>
      </w:pPr>
      <w:r>
        <w:rPr>
          <w:rStyle w:val="CommentReference"/>
        </w:rPr>
        <w:annotationRef/>
      </w:r>
      <w:r w:rsidR="00F31C69">
        <w:t xml:space="preserve"> I</w:t>
      </w:r>
      <w:r>
        <w:t>n line with OP5 of 2570</w:t>
      </w:r>
    </w:p>
  </w:comment>
  <w:comment w:id="43" w:author="Author" w:initials="A">
    <w:p w14:paraId="06849E23" w14:textId="7B142122" w:rsidR="00F31C69" w:rsidRDefault="00F31C69">
      <w:pPr>
        <w:pStyle w:val="CommentText"/>
      </w:pPr>
      <w:r>
        <w:rPr>
          <w:rStyle w:val="CommentReference"/>
        </w:rPr>
        <w:annotationRef/>
      </w:r>
      <w:r>
        <w:t>Moved to OP4</w:t>
      </w:r>
    </w:p>
  </w:comment>
  <w:comment w:id="45" w:author="Author" w:initials="A">
    <w:p w14:paraId="4E4811E2" w14:textId="51A2494C" w:rsidR="00F31C69" w:rsidRDefault="00F31C69">
      <w:pPr>
        <w:pStyle w:val="CommentText"/>
      </w:pPr>
      <w:r>
        <w:rPr>
          <w:rStyle w:val="CommentReference"/>
        </w:rPr>
        <w:annotationRef/>
      </w:r>
      <w:r>
        <w:t>Language in line with the Action Plan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D742B3B" w15:done="0"/>
  <w15:commentEx w15:paraId="1EC9F271" w15:done="0"/>
  <w15:commentEx w15:paraId="3089CFEC" w15:done="0"/>
  <w15:commentEx w15:paraId="7C4AB077" w15:done="0"/>
  <w15:commentEx w15:paraId="187FCF21" w15:done="0"/>
  <w15:commentEx w15:paraId="7C4C8214" w15:done="0"/>
  <w15:commentEx w15:paraId="195A95CE" w15:done="0"/>
  <w15:commentEx w15:paraId="06849E23" w15:done="0"/>
  <w15:commentEx w15:paraId="4E4811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1C458" w16cex:dateUtc="2022-03-31T21:10:00Z"/>
  <w16cex:commentExtensible w16cex:durableId="25F1C459" w16cex:dateUtc="2022-03-25T19:44:00Z"/>
  <w16cex:commentExtensible w16cex:durableId="25F1C45A" w16cex:dateUtc="2022-03-25T20:11:00Z"/>
  <w16cex:commentExtensible w16cex:durableId="25F1C45B" w16cex:dateUtc="2022-03-25T2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77AB75E" w16cid:durableId="25F1C458"/>
  <w16cid:commentId w16cid:paraId="733F891A" w16cid:durableId="25F1C459"/>
  <w16cid:commentId w16cid:paraId="3BF9BCE2" w16cid:durableId="25F1C45A"/>
  <w16cid:commentId w16cid:paraId="377B3F3A" w16cid:durableId="25F1C45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CE101" w14:textId="77777777" w:rsidR="00EE4759" w:rsidRDefault="00EE4759" w:rsidP="006E1671">
      <w:pPr>
        <w:spacing w:after="0" w:line="240" w:lineRule="auto"/>
      </w:pPr>
      <w:r>
        <w:separator/>
      </w:r>
    </w:p>
  </w:endnote>
  <w:endnote w:type="continuationSeparator" w:id="0">
    <w:p w14:paraId="36395C70" w14:textId="77777777" w:rsidR="00EE4759" w:rsidRDefault="00EE4759" w:rsidP="006E16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8E53D" w14:textId="77777777" w:rsidR="00B558CF" w:rsidRDefault="00B558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C23E6" w14:textId="77777777" w:rsidR="00B558CF" w:rsidRDefault="00B558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40971" w14:textId="77777777" w:rsidR="00B558CF" w:rsidRDefault="00B558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3E3BB" w14:textId="77777777" w:rsidR="00EE4759" w:rsidRDefault="00EE4759" w:rsidP="006E1671">
      <w:pPr>
        <w:spacing w:after="0" w:line="240" w:lineRule="auto"/>
      </w:pPr>
      <w:r>
        <w:separator/>
      </w:r>
    </w:p>
  </w:footnote>
  <w:footnote w:type="continuationSeparator" w:id="0">
    <w:p w14:paraId="2D188F0F" w14:textId="77777777" w:rsidR="00EE4759" w:rsidRDefault="00EE4759" w:rsidP="006E16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13734" w14:textId="77777777" w:rsidR="00B558CF" w:rsidRDefault="00B558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17752" w14:textId="77777777" w:rsidR="00B558CF" w:rsidRDefault="00B558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B07D1" w14:textId="77777777" w:rsidR="00B558CF" w:rsidRDefault="00B558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0257E"/>
    <w:multiLevelType w:val="hybridMultilevel"/>
    <w:tmpl w:val="2F7AA06A"/>
    <w:lvl w:ilvl="0" w:tplc="CE2CE790">
      <w:start w:val="1"/>
      <w:numFmt w:val="decimal"/>
      <w:lvlText w:val="%1."/>
      <w:lvlJc w:val="left"/>
      <w:pPr>
        <w:ind w:left="2217" w:hanging="480"/>
      </w:pPr>
      <w:rPr>
        <w:rFonts w:hint="default"/>
      </w:rPr>
    </w:lvl>
    <w:lvl w:ilvl="1" w:tplc="08090019" w:tentative="1">
      <w:start w:val="1"/>
      <w:numFmt w:val="lowerLetter"/>
      <w:lvlText w:val="%2."/>
      <w:lvlJc w:val="left"/>
      <w:pPr>
        <w:ind w:left="2817" w:hanging="360"/>
      </w:pPr>
    </w:lvl>
    <w:lvl w:ilvl="2" w:tplc="0809001B" w:tentative="1">
      <w:start w:val="1"/>
      <w:numFmt w:val="lowerRoman"/>
      <w:lvlText w:val="%3."/>
      <w:lvlJc w:val="right"/>
      <w:pPr>
        <w:ind w:left="3537" w:hanging="180"/>
      </w:pPr>
    </w:lvl>
    <w:lvl w:ilvl="3" w:tplc="0809000F" w:tentative="1">
      <w:start w:val="1"/>
      <w:numFmt w:val="decimal"/>
      <w:lvlText w:val="%4."/>
      <w:lvlJc w:val="left"/>
      <w:pPr>
        <w:ind w:left="4257" w:hanging="360"/>
      </w:pPr>
    </w:lvl>
    <w:lvl w:ilvl="4" w:tplc="08090019" w:tentative="1">
      <w:start w:val="1"/>
      <w:numFmt w:val="lowerLetter"/>
      <w:lvlText w:val="%5."/>
      <w:lvlJc w:val="left"/>
      <w:pPr>
        <w:ind w:left="4977" w:hanging="360"/>
      </w:pPr>
    </w:lvl>
    <w:lvl w:ilvl="5" w:tplc="0809001B" w:tentative="1">
      <w:start w:val="1"/>
      <w:numFmt w:val="lowerRoman"/>
      <w:lvlText w:val="%6."/>
      <w:lvlJc w:val="right"/>
      <w:pPr>
        <w:ind w:left="5697" w:hanging="180"/>
      </w:pPr>
    </w:lvl>
    <w:lvl w:ilvl="6" w:tplc="0809000F" w:tentative="1">
      <w:start w:val="1"/>
      <w:numFmt w:val="decimal"/>
      <w:lvlText w:val="%7."/>
      <w:lvlJc w:val="left"/>
      <w:pPr>
        <w:ind w:left="6417" w:hanging="360"/>
      </w:pPr>
    </w:lvl>
    <w:lvl w:ilvl="7" w:tplc="08090019" w:tentative="1">
      <w:start w:val="1"/>
      <w:numFmt w:val="lowerLetter"/>
      <w:lvlText w:val="%8."/>
      <w:lvlJc w:val="left"/>
      <w:pPr>
        <w:ind w:left="7137" w:hanging="360"/>
      </w:pPr>
    </w:lvl>
    <w:lvl w:ilvl="8" w:tplc="0809001B" w:tentative="1">
      <w:start w:val="1"/>
      <w:numFmt w:val="lowerRoman"/>
      <w:lvlText w:val="%9."/>
      <w:lvlJc w:val="right"/>
      <w:pPr>
        <w:ind w:left="7857" w:hanging="180"/>
      </w:pPr>
    </w:lvl>
  </w:abstractNum>
  <w:abstractNum w:abstractNumId="1" w15:restartNumberingAfterBreak="0">
    <w:nsid w:val="36B57465"/>
    <w:multiLevelType w:val="multilevel"/>
    <w:tmpl w:val="0DEA12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52956CC8"/>
    <w:multiLevelType w:val="hybridMultilevel"/>
    <w:tmpl w:val="8ABE2FB6"/>
    <w:lvl w:ilvl="0" w:tplc="239EB962">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doNotDisplayPageBoundaries/>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18D"/>
    <w:rsid w:val="000145B9"/>
    <w:rsid w:val="00024E75"/>
    <w:rsid w:val="00045D3F"/>
    <w:rsid w:val="000727E3"/>
    <w:rsid w:val="000C23E6"/>
    <w:rsid w:val="000E06EC"/>
    <w:rsid w:val="001036DD"/>
    <w:rsid w:val="00110D68"/>
    <w:rsid w:val="00124627"/>
    <w:rsid w:val="00135325"/>
    <w:rsid w:val="00147F31"/>
    <w:rsid w:val="00181E6E"/>
    <w:rsid w:val="001958FF"/>
    <w:rsid w:val="001C12B7"/>
    <w:rsid w:val="001C19A7"/>
    <w:rsid w:val="00232089"/>
    <w:rsid w:val="00232E4A"/>
    <w:rsid w:val="00237033"/>
    <w:rsid w:val="00242EFC"/>
    <w:rsid w:val="002463B4"/>
    <w:rsid w:val="00247ABD"/>
    <w:rsid w:val="00256088"/>
    <w:rsid w:val="00263518"/>
    <w:rsid w:val="0026366C"/>
    <w:rsid w:val="00276578"/>
    <w:rsid w:val="00290369"/>
    <w:rsid w:val="002A6AC2"/>
    <w:rsid w:val="002B4383"/>
    <w:rsid w:val="003038DF"/>
    <w:rsid w:val="003542BD"/>
    <w:rsid w:val="00362E0B"/>
    <w:rsid w:val="00391FB7"/>
    <w:rsid w:val="0039390E"/>
    <w:rsid w:val="00411AEE"/>
    <w:rsid w:val="00457493"/>
    <w:rsid w:val="00473284"/>
    <w:rsid w:val="00487CEE"/>
    <w:rsid w:val="004A733A"/>
    <w:rsid w:val="004B0E60"/>
    <w:rsid w:val="005033D0"/>
    <w:rsid w:val="00515779"/>
    <w:rsid w:val="00524CB4"/>
    <w:rsid w:val="00524F76"/>
    <w:rsid w:val="005516E1"/>
    <w:rsid w:val="00563539"/>
    <w:rsid w:val="00565C9B"/>
    <w:rsid w:val="00567AFF"/>
    <w:rsid w:val="00596083"/>
    <w:rsid w:val="005E7F01"/>
    <w:rsid w:val="005F30BB"/>
    <w:rsid w:val="005F7200"/>
    <w:rsid w:val="006016C6"/>
    <w:rsid w:val="00612307"/>
    <w:rsid w:val="0062098D"/>
    <w:rsid w:val="0064018D"/>
    <w:rsid w:val="00643F6C"/>
    <w:rsid w:val="00651BA0"/>
    <w:rsid w:val="0065349D"/>
    <w:rsid w:val="006E1671"/>
    <w:rsid w:val="006E6830"/>
    <w:rsid w:val="007127CA"/>
    <w:rsid w:val="0076374C"/>
    <w:rsid w:val="007808D5"/>
    <w:rsid w:val="007C681A"/>
    <w:rsid w:val="007D6FC9"/>
    <w:rsid w:val="00801089"/>
    <w:rsid w:val="00806BFB"/>
    <w:rsid w:val="00842457"/>
    <w:rsid w:val="00845AA0"/>
    <w:rsid w:val="00847CD7"/>
    <w:rsid w:val="00855524"/>
    <w:rsid w:val="008631B1"/>
    <w:rsid w:val="008917D9"/>
    <w:rsid w:val="008A134F"/>
    <w:rsid w:val="008A42AC"/>
    <w:rsid w:val="008A6F81"/>
    <w:rsid w:val="008B3828"/>
    <w:rsid w:val="008C6124"/>
    <w:rsid w:val="008C6C25"/>
    <w:rsid w:val="008D7F4C"/>
    <w:rsid w:val="009427BB"/>
    <w:rsid w:val="00945454"/>
    <w:rsid w:val="00963B8B"/>
    <w:rsid w:val="00970293"/>
    <w:rsid w:val="0098508B"/>
    <w:rsid w:val="009B365F"/>
    <w:rsid w:val="009C6644"/>
    <w:rsid w:val="00A67515"/>
    <w:rsid w:val="00A72C8A"/>
    <w:rsid w:val="00A96593"/>
    <w:rsid w:val="00A970E5"/>
    <w:rsid w:val="00AC3D42"/>
    <w:rsid w:val="00B53658"/>
    <w:rsid w:val="00B558CF"/>
    <w:rsid w:val="00B83F61"/>
    <w:rsid w:val="00BA1714"/>
    <w:rsid w:val="00BA5892"/>
    <w:rsid w:val="00BA7F45"/>
    <w:rsid w:val="00BB5168"/>
    <w:rsid w:val="00BC261E"/>
    <w:rsid w:val="00BD373B"/>
    <w:rsid w:val="00C1653C"/>
    <w:rsid w:val="00C2133B"/>
    <w:rsid w:val="00C5404E"/>
    <w:rsid w:val="00C63112"/>
    <w:rsid w:val="00C77315"/>
    <w:rsid w:val="00CA0737"/>
    <w:rsid w:val="00D2697F"/>
    <w:rsid w:val="00D55202"/>
    <w:rsid w:val="00D76DE6"/>
    <w:rsid w:val="00DA3AC5"/>
    <w:rsid w:val="00DD7888"/>
    <w:rsid w:val="00DF1CDB"/>
    <w:rsid w:val="00E42BBC"/>
    <w:rsid w:val="00E53347"/>
    <w:rsid w:val="00E76802"/>
    <w:rsid w:val="00EC0E0F"/>
    <w:rsid w:val="00ED3E45"/>
    <w:rsid w:val="00EE4759"/>
    <w:rsid w:val="00F05A4B"/>
    <w:rsid w:val="00F22E38"/>
    <w:rsid w:val="00F31C69"/>
    <w:rsid w:val="00F43169"/>
    <w:rsid w:val="00F73FCF"/>
    <w:rsid w:val="00F91D8D"/>
    <w:rsid w:val="00FA74EE"/>
    <w:rsid w:val="00FC3735"/>
    <w:rsid w:val="00FD18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E9EC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5F720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atLeast"/>
      <w:ind w:left="1267" w:right="1267"/>
      <w:jc w:val="both"/>
    </w:pPr>
    <w:rPr>
      <w:rFonts w:ascii="Times New Roman" w:hAnsi="Times New Roman" w:cs="Times New Roman"/>
      <w:spacing w:val="4"/>
      <w:w w:val="103"/>
      <w:kern w:val="14"/>
      <w:sz w:val="20"/>
      <w:szCs w:val="20"/>
    </w:rPr>
  </w:style>
  <w:style w:type="character" w:styleId="Hyperlink">
    <w:name w:val="Hyperlink"/>
    <w:basedOn w:val="DefaultParagraphFont"/>
    <w:rsid w:val="005F7200"/>
    <w:rPr>
      <w:color w:val="0000FF"/>
      <w:u w:val="none"/>
    </w:rPr>
  </w:style>
  <w:style w:type="character" w:styleId="CommentReference">
    <w:name w:val="annotation reference"/>
    <w:basedOn w:val="DefaultParagraphFont"/>
    <w:uiPriority w:val="99"/>
    <w:semiHidden/>
    <w:unhideWhenUsed/>
    <w:rsid w:val="005F7200"/>
    <w:rPr>
      <w:sz w:val="16"/>
      <w:szCs w:val="16"/>
    </w:rPr>
  </w:style>
  <w:style w:type="paragraph" w:styleId="CommentText">
    <w:name w:val="annotation text"/>
    <w:basedOn w:val="Normal"/>
    <w:link w:val="CommentTextChar"/>
    <w:uiPriority w:val="99"/>
    <w:unhideWhenUsed/>
    <w:rsid w:val="005F7200"/>
    <w:pPr>
      <w:spacing w:line="240" w:lineRule="auto"/>
    </w:pPr>
    <w:rPr>
      <w:sz w:val="20"/>
      <w:szCs w:val="20"/>
    </w:rPr>
  </w:style>
  <w:style w:type="character" w:customStyle="1" w:styleId="CommentTextChar">
    <w:name w:val="Comment Text Char"/>
    <w:basedOn w:val="DefaultParagraphFont"/>
    <w:link w:val="CommentText"/>
    <w:uiPriority w:val="99"/>
    <w:rsid w:val="005F7200"/>
    <w:rPr>
      <w:sz w:val="20"/>
      <w:szCs w:val="20"/>
    </w:rPr>
  </w:style>
  <w:style w:type="paragraph" w:styleId="CommentSubject">
    <w:name w:val="annotation subject"/>
    <w:basedOn w:val="CommentText"/>
    <w:next w:val="CommentText"/>
    <w:link w:val="CommentSubjectChar"/>
    <w:uiPriority w:val="99"/>
    <w:semiHidden/>
    <w:unhideWhenUsed/>
    <w:rsid w:val="005F7200"/>
    <w:rPr>
      <w:b/>
      <w:bCs/>
    </w:rPr>
  </w:style>
  <w:style w:type="character" w:customStyle="1" w:styleId="CommentSubjectChar">
    <w:name w:val="Comment Subject Char"/>
    <w:basedOn w:val="CommentTextChar"/>
    <w:link w:val="CommentSubject"/>
    <w:uiPriority w:val="99"/>
    <w:semiHidden/>
    <w:rsid w:val="005F7200"/>
    <w:rPr>
      <w:b/>
      <w:bCs/>
      <w:sz w:val="20"/>
      <w:szCs w:val="20"/>
    </w:rPr>
  </w:style>
  <w:style w:type="paragraph" w:styleId="BalloonText">
    <w:name w:val="Balloon Text"/>
    <w:basedOn w:val="Normal"/>
    <w:link w:val="BalloonTextChar"/>
    <w:uiPriority w:val="99"/>
    <w:semiHidden/>
    <w:unhideWhenUsed/>
    <w:rsid w:val="005F72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200"/>
    <w:rPr>
      <w:rFonts w:ascii="Segoe UI" w:hAnsi="Segoe UI" w:cs="Segoe UI"/>
      <w:sz w:val="18"/>
      <w:szCs w:val="18"/>
    </w:rPr>
  </w:style>
  <w:style w:type="paragraph" w:styleId="NoSpacing">
    <w:name w:val="No Spacing"/>
    <w:uiPriority w:val="1"/>
    <w:qFormat/>
    <w:rsid w:val="008B3828"/>
    <w:pPr>
      <w:spacing w:after="0" w:line="240" w:lineRule="auto"/>
    </w:pPr>
  </w:style>
  <w:style w:type="paragraph" w:styleId="ListParagraph">
    <w:name w:val="List Paragraph"/>
    <w:basedOn w:val="Normal"/>
    <w:uiPriority w:val="34"/>
    <w:qFormat/>
    <w:rsid w:val="008B3828"/>
    <w:pPr>
      <w:ind w:left="720"/>
      <w:contextualSpacing/>
    </w:pPr>
  </w:style>
  <w:style w:type="paragraph" w:styleId="Header">
    <w:name w:val="header"/>
    <w:basedOn w:val="Normal"/>
    <w:link w:val="HeaderChar"/>
    <w:uiPriority w:val="99"/>
    <w:unhideWhenUsed/>
    <w:rsid w:val="006E16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1671"/>
  </w:style>
  <w:style w:type="paragraph" w:styleId="Footer">
    <w:name w:val="footer"/>
    <w:basedOn w:val="Normal"/>
    <w:link w:val="FooterChar"/>
    <w:uiPriority w:val="99"/>
    <w:unhideWhenUsed/>
    <w:rsid w:val="006E16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1671"/>
  </w:style>
  <w:style w:type="character" w:customStyle="1" w:styleId="xxxxxnormaltextrun">
    <w:name w:val="x_xxxxnormaltextrun"/>
    <w:basedOn w:val="DefaultParagraphFont"/>
    <w:rsid w:val="00487CEE"/>
  </w:style>
  <w:style w:type="paragraph" w:customStyle="1" w:styleId="bodya">
    <w:name w:val="bodya"/>
    <w:basedOn w:val="Normal"/>
    <w:rsid w:val="00A67515"/>
    <w:pPr>
      <w:spacing w:after="0" w:line="240" w:lineRule="auto"/>
    </w:pPr>
    <w:rPr>
      <w:rFonts w:ascii="Times New Roman" w:hAnsi="Times New Roman" w:cs="Times New Roman"/>
      <w:szCs w:val="24"/>
      <w:lang w:eastAsia="en-GB"/>
    </w:rPr>
  </w:style>
  <w:style w:type="paragraph" w:styleId="Revision">
    <w:name w:val="Revision"/>
    <w:hidden/>
    <w:uiPriority w:val="99"/>
    <w:semiHidden/>
    <w:rsid w:val="00B536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5250">
      <w:bodyDiv w:val="1"/>
      <w:marLeft w:val="0"/>
      <w:marRight w:val="0"/>
      <w:marTop w:val="0"/>
      <w:marBottom w:val="0"/>
      <w:divBdr>
        <w:top w:val="none" w:sz="0" w:space="0" w:color="auto"/>
        <w:left w:val="none" w:sz="0" w:space="0" w:color="auto"/>
        <w:bottom w:val="none" w:sz="0" w:space="0" w:color="auto"/>
        <w:right w:val="none" w:sz="0" w:space="0" w:color="auto"/>
      </w:divBdr>
    </w:div>
    <w:div w:id="200099710">
      <w:bodyDiv w:val="1"/>
      <w:marLeft w:val="0"/>
      <w:marRight w:val="0"/>
      <w:marTop w:val="0"/>
      <w:marBottom w:val="0"/>
      <w:divBdr>
        <w:top w:val="none" w:sz="0" w:space="0" w:color="auto"/>
        <w:left w:val="none" w:sz="0" w:space="0" w:color="auto"/>
        <w:bottom w:val="none" w:sz="0" w:space="0" w:color="auto"/>
        <w:right w:val="none" w:sz="0" w:space="0" w:color="auto"/>
      </w:divBdr>
    </w:div>
    <w:div w:id="500389547">
      <w:bodyDiv w:val="1"/>
      <w:marLeft w:val="0"/>
      <w:marRight w:val="0"/>
      <w:marTop w:val="0"/>
      <w:marBottom w:val="0"/>
      <w:divBdr>
        <w:top w:val="none" w:sz="0" w:space="0" w:color="auto"/>
        <w:left w:val="none" w:sz="0" w:space="0" w:color="auto"/>
        <w:bottom w:val="none" w:sz="0" w:space="0" w:color="auto"/>
        <w:right w:val="none" w:sz="0" w:space="0" w:color="auto"/>
      </w:divBdr>
    </w:div>
    <w:div w:id="559558676">
      <w:bodyDiv w:val="1"/>
      <w:marLeft w:val="0"/>
      <w:marRight w:val="0"/>
      <w:marTop w:val="0"/>
      <w:marBottom w:val="0"/>
      <w:divBdr>
        <w:top w:val="none" w:sz="0" w:space="0" w:color="auto"/>
        <w:left w:val="none" w:sz="0" w:space="0" w:color="auto"/>
        <w:bottom w:val="none" w:sz="0" w:space="0" w:color="auto"/>
        <w:right w:val="none" w:sz="0" w:space="0" w:color="auto"/>
      </w:divBdr>
    </w:div>
    <w:div w:id="934290998">
      <w:bodyDiv w:val="1"/>
      <w:marLeft w:val="0"/>
      <w:marRight w:val="0"/>
      <w:marTop w:val="0"/>
      <w:marBottom w:val="0"/>
      <w:divBdr>
        <w:top w:val="none" w:sz="0" w:space="0" w:color="auto"/>
        <w:left w:val="none" w:sz="0" w:space="0" w:color="auto"/>
        <w:bottom w:val="none" w:sz="0" w:space="0" w:color="auto"/>
        <w:right w:val="none" w:sz="0" w:space="0" w:color="auto"/>
      </w:divBdr>
    </w:div>
    <w:div w:id="985430936">
      <w:bodyDiv w:val="1"/>
      <w:marLeft w:val="0"/>
      <w:marRight w:val="0"/>
      <w:marTop w:val="0"/>
      <w:marBottom w:val="0"/>
      <w:divBdr>
        <w:top w:val="none" w:sz="0" w:space="0" w:color="auto"/>
        <w:left w:val="none" w:sz="0" w:space="0" w:color="auto"/>
        <w:bottom w:val="none" w:sz="0" w:space="0" w:color="auto"/>
        <w:right w:val="none" w:sz="0" w:space="0" w:color="auto"/>
      </w:divBdr>
    </w:div>
    <w:div w:id="1669408576">
      <w:bodyDiv w:val="1"/>
      <w:marLeft w:val="0"/>
      <w:marRight w:val="0"/>
      <w:marTop w:val="0"/>
      <w:marBottom w:val="0"/>
      <w:divBdr>
        <w:top w:val="none" w:sz="0" w:space="0" w:color="auto"/>
        <w:left w:val="none" w:sz="0" w:space="0" w:color="auto"/>
        <w:bottom w:val="none" w:sz="0" w:space="0" w:color="auto"/>
        <w:right w:val="none" w:sz="0" w:space="0" w:color="auto"/>
      </w:divBdr>
    </w:div>
    <w:div w:id="1684547666">
      <w:bodyDiv w:val="1"/>
      <w:marLeft w:val="0"/>
      <w:marRight w:val="0"/>
      <w:marTop w:val="0"/>
      <w:marBottom w:val="0"/>
      <w:divBdr>
        <w:top w:val="none" w:sz="0" w:space="0" w:color="auto"/>
        <w:left w:val="none" w:sz="0" w:space="0" w:color="auto"/>
        <w:bottom w:val="none" w:sz="0" w:space="0" w:color="auto"/>
        <w:right w:val="none" w:sz="0" w:space="0" w:color="auto"/>
      </w:divBdr>
    </w:div>
    <w:div w:id="1753043740">
      <w:bodyDiv w:val="1"/>
      <w:marLeft w:val="0"/>
      <w:marRight w:val="0"/>
      <w:marTop w:val="0"/>
      <w:marBottom w:val="0"/>
      <w:divBdr>
        <w:top w:val="none" w:sz="0" w:space="0" w:color="auto"/>
        <w:left w:val="none" w:sz="0" w:space="0" w:color="auto"/>
        <w:bottom w:val="none" w:sz="0" w:space="0" w:color="auto"/>
        <w:right w:val="none" w:sz="0" w:space="0" w:color="auto"/>
      </w:divBdr>
    </w:div>
    <w:div w:id="1856770086">
      <w:bodyDiv w:val="1"/>
      <w:marLeft w:val="0"/>
      <w:marRight w:val="0"/>
      <w:marTop w:val="0"/>
      <w:marBottom w:val="0"/>
      <w:divBdr>
        <w:top w:val="none" w:sz="0" w:space="0" w:color="auto"/>
        <w:left w:val="none" w:sz="0" w:space="0" w:color="auto"/>
        <w:bottom w:val="none" w:sz="0" w:space="0" w:color="auto"/>
        <w:right w:val="none" w:sz="0" w:space="0" w:color="auto"/>
      </w:divBdr>
    </w:div>
    <w:div w:id="1906914647">
      <w:bodyDiv w:val="1"/>
      <w:marLeft w:val="0"/>
      <w:marRight w:val="0"/>
      <w:marTop w:val="0"/>
      <w:marBottom w:val="0"/>
      <w:divBdr>
        <w:top w:val="none" w:sz="0" w:space="0" w:color="auto"/>
        <w:left w:val="none" w:sz="0" w:space="0" w:color="auto"/>
        <w:bottom w:val="none" w:sz="0" w:space="0" w:color="auto"/>
        <w:right w:val="none" w:sz="0" w:space="0" w:color="auto"/>
      </w:divBdr>
    </w:div>
    <w:div w:id="208059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docs.org/en/S/RES/2510(2020)" TargetMode="External"/><Relationship Id="rId18" Type="http://schemas.openxmlformats.org/officeDocument/2006/relationships/hyperlink" Target="https://undocs.org/en/S/RES/2510(2020)"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undocs.org/en/S/RES/2570(2021)" TargetMode="External"/><Relationship Id="rId7" Type="http://schemas.openxmlformats.org/officeDocument/2006/relationships/settings" Target="settings.xml"/><Relationship Id="rId12" Type="http://schemas.openxmlformats.org/officeDocument/2006/relationships/hyperlink" Target="https://undocs.org/en/S/RES/2259(2015)" TargetMode="External"/><Relationship Id="rId17" Type="http://schemas.microsoft.com/office/2011/relationships/commentsExtended" Target="commentsExtended.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s://undocs.org/en/S/RES/2542(202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docs.org/en/S/RES/1970(2011)" TargetMode="External"/><Relationship Id="rId24" Type="http://schemas.openxmlformats.org/officeDocument/2006/relationships/header" Target="header2.xml"/><Relationship Id="rId32"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undocs.org/en/S/RES/2570(2021)"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undocs.org/en/S/RES/2213(2015)" TargetMode="External"/><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docs.org/en/S/RES/2542(2020)" TargetMode="External"/><Relationship Id="rId22" Type="http://schemas.openxmlformats.org/officeDocument/2006/relationships/hyperlink" Target="https://undocs.org/en/S/2021/716"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B6E9983A34FD429BC2EAEA5259587C" ma:contentTypeVersion="12" ma:contentTypeDescription="Create a new document." ma:contentTypeScope="" ma:versionID="1bc957f98891a627e1c49cc11395ec6a">
  <xsd:schema xmlns:xsd="http://www.w3.org/2001/XMLSchema" xmlns:xs="http://www.w3.org/2001/XMLSchema" xmlns:p="http://schemas.microsoft.com/office/2006/metadata/properties" xmlns:ns2="6b540eca-9cdb-48a8-9cc3-52675b8e23ae" xmlns:ns3="c31098b3-2867-4e4c-b9d2-2cd17abc62e8" targetNamespace="http://schemas.microsoft.com/office/2006/metadata/properties" ma:root="true" ma:fieldsID="f8b565e106c38919d95c09aa79ac4ad6" ns2:_="" ns3:_="">
    <xsd:import namespace="6b540eca-9cdb-48a8-9cc3-52675b8e23ae"/>
    <xsd:import namespace="c31098b3-2867-4e4c-b9d2-2cd17abc62e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540eca-9cdb-48a8-9cc3-52675b8e23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1098b3-2867-4e4c-b9d2-2cd17abc62e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39866-A7F8-44D2-B41E-CD25FBB65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540eca-9cdb-48a8-9cc3-52675b8e23ae"/>
    <ds:schemaRef ds:uri="c31098b3-2867-4e4c-b9d2-2cd17abc62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38EC58-CFA9-4B0B-A0C1-56EFF91F04C3}">
  <ds:schemaRefs>
    <ds:schemaRef ds:uri="http://schemas.microsoft.com/sharepoint/v3/contenttype/forms"/>
  </ds:schemaRefs>
</ds:datastoreItem>
</file>

<file path=customXml/itemProps3.xml><?xml version="1.0" encoding="utf-8"?>
<ds:datastoreItem xmlns:ds="http://schemas.openxmlformats.org/officeDocument/2006/customXml" ds:itemID="{EF2CDAAB-F1E5-464D-B073-49AAD93AB7C0}">
  <ds:schemaRefs>
    <ds:schemaRef ds:uri="http://purl.org/dc/terms/"/>
    <ds:schemaRef ds:uri="6b540eca-9cdb-48a8-9cc3-52675b8e23ae"/>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c31098b3-2867-4e4c-b9d2-2cd17abc62e8"/>
    <ds:schemaRef ds:uri="http://www.w3.org/XML/1998/namespace"/>
  </ds:schemaRefs>
</ds:datastoreItem>
</file>

<file path=customXml/itemProps4.xml><?xml version="1.0" encoding="utf-8"?>
<ds:datastoreItem xmlns:ds="http://schemas.openxmlformats.org/officeDocument/2006/customXml" ds:itemID="{C07EC33E-3E01-4232-B63D-ADE2FF08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1358</Words>
  <Characters>7743</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2022-04-25T15:39:00Z</dcterms:created>
  <dcterms:modified xsi:type="dcterms:W3CDTF">2022-04-25T15:39:00Z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0x0101001FB6E9983A34FD429BC2EAEA5259587C</vt:lpwstr>
  </property>
</Properties>
</file>