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CBCD71"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The Security Council, </w:t>
      </w:r>
    </w:p>
    <w:p w14:paraId="6395525F" w14:textId="2B76EB83"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 xml:space="preserve">PP1. </w:t>
      </w:r>
      <w:r w:rsidR="002978F6" w:rsidRPr="001D77CB">
        <w:rPr>
          <w:rFonts w:ascii="Arial" w:hAnsi="Arial" w:cs="Arial"/>
          <w:i/>
          <w:sz w:val="24"/>
          <w:szCs w:val="24"/>
        </w:rPr>
        <w:t>Recalling</w:t>
      </w:r>
      <w:r w:rsidR="002978F6" w:rsidRPr="00417EFB">
        <w:rPr>
          <w:rFonts w:ascii="Arial" w:hAnsi="Arial" w:cs="Arial"/>
          <w:sz w:val="24"/>
          <w:szCs w:val="24"/>
        </w:rPr>
        <w:t xml:space="preserve"> the arms embargo, travel ban, assets freeze and measures concerning illicit oil exports which were imposed and modified by resolutions </w:t>
      </w:r>
      <w:hyperlink r:id="rId10">
        <w:r w:rsidR="002978F6" w:rsidRPr="00417EFB">
          <w:rPr>
            <w:rStyle w:val="Hyperlink"/>
            <w:rFonts w:ascii="Arial" w:hAnsi="Arial" w:cs="Arial"/>
            <w:sz w:val="24"/>
            <w:szCs w:val="24"/>
          </w:rPr>
          <w:t>1970 (2011)</w:t>
        </w:r>
      </w:hyperlink>
      <w:hyperlink r:id="rId11">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hyperlink r:id="rId12">
        <w:r w:rsidR="002978F6" w:rsidRPr="00417EFB">
          <w:rPr>
            <w:rStyle w:val="Hyperlink"/>
            <w:rFonts w:ascii="Arial" w:hAnsi="Arial" w:cs="Arial"/>
            <w:sz w:val="24"/>
            <w:szCs w:val="24"/>
          </w:rPr>
          <w:t>2146 (2014)</w:t>
        </w:r>
      </w:hyperlink>
      <w:hyperlink r:id="rId13">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and modified by subsequent resolutions including resolutions </w:t>
      </w:r>
      <w:hyperlink r:id="rId14">
        <w:r w:rsidR="002978F6" w:rsidRPr="00417EFB">
          <w:rPr>
            <w:rStyle w:val="Hyperlink"/>
            <w:rFonts w:ascii="Arial" w:hAnsi="Arial" w:cs="Arial"/>
            <w:sz w:val="24"/>
            <w:szCs w:val="24"/>
          </w:rPr>
          <w:t xml:space="preserve">2441 </w:t>
        </w:r>
      </w:hyperlink>
      <w:hyperlink r:id="rId15">
        <w:r w:rsidR="002978F6" w:rsidRPr="00417EFB">
          <w:rPr>
            <w:rStyle w:val="Hyperlink"/>
            <w:rFonts w:ascii="Arial" w:hAnsi="Arial" w:cs="Arial"/>
            <w:sz w:val="24"/>
            <w:szCs w:val="24"/>
          </w:rPr>
          <w:t>(2018)</w:t>
        </w:r>
      </w:hyperlink>
      <w:hyperlink r:id="rId16">
        <w:r w:rsidR="002978F6" w:rsidRPr="00417EFB">
          <w:rPr>
            <w:rStyle w:val="Hyperlink"/>
            <w:rFonts w:ascii="Arial" w:hAnsi="Arial" w:cs="Arial"/>
            <w:sz w:val="24"/>
            <w:szCs w:val="24"/>
          </w:rPr>
          <w:t>,</w:t>
        </w:r>
      </w:hyperlink>
      <w:hyperlink r:id="rId17">
        <w:r w:rsidR="002978F6" w:rsidRPr="00417EFB">
          <w:rPr>
            <w:rStyle w:val="Hyperlink"/>
            <w:rFonts w:ascii="Arial" w:hAnsi="Arial" w:cs="Arial"/>
            <w:sz w:val="24"/>
            <w:szCs w:val="24"/>
          </w:rPr>
          <w:t xml:space="preserve"> 2509 (2020)</w:t>
        </w:r>
      </w:hyperlink>
      <w:r w:rsidR="001D77CB">
        <w:rPr>
          <w:rFonts w:ascii="Arial" w:hAnsi="Arial" w:cs="Arial"/>
          <w:sz w:val="24"/>
          <w:szCs w:val="24"/>
        </w:rPr>
        <w:t>,</w:t>
      </w:r>
      <w:r w:rsidR="002978F6" w:rsidRPr="00417EFB">
        <w:rPr>
          <w:rFonts w:ascii="Arial" w:hAnsi="Arial" w:cs="Arial"/>
          <w:sz w:val="24"/>
          <w:szCs w:val="24"/>
        </w:rPr>
        <w:t xml:space="preserve"> </w:t>
      </w:r>
      <w:hyperlink r:id="rId18">
        <w:r w:rsidR="002978F6" w:rsidRPr="00417EFB">
          <w:rPr>
            <w:rStyle w:val="Hyperlink"/>
            <w:rFonts w:ascii="Arial" w:hAnsi="Arial" w:cs="Arial"/>
            <w:sz w:val="24"/>
            <w:szCs w:val="24"/>
          </w:rPr>
          <w:t>2526 (2020)</w:t>
        </w:r>
      </w:hyperlink>
      <w:hyperlink r:id="rId19">
        <w:r w:rsidR="002978F6" w:rsidRPr="00417EFB">
          <w:rPr>
            <w:rStyle w:val="Hyperlink"/>
            <w:rFonts w:ascii="Arial" w:hAnsi="Arial" w:cs="Arial"/>
            <w:sz w:val="24"/>
            <w:szCs w:val="24"/>
          </w:rPr>
          <w:t>,</w:t>
        </w:r>
      </w:hyperlink>
      <w:ins w:id="0" w:author="Author">
        <w:r w:rsidR="001D77CB">
          <w:rPr>
            <w:rFonts w:ascii="Arial" w:hAnsi="Arial" w:cs="Arial"/>
            <w:sz w:val="24"/>
            <w:szCs w:val="24"/>
          </w:rPr>
          <w:t xml:space="preserve"> and 2571 (2021)</w:t>
        </w:r>
        <w:r w:rsidR="0079293D">
          <w:rPr>
            <w:rFonts w:ascii="Arial" w:hAnsi="Arial" w:cs="Arial"/>
            <w:sz w:val="24"/>
            <w:szCs w:val="24"/>
          </w:rPr>
          <w:t>,</w:t>
        </w:r>
        <w:r w:rsidR="001D77CB">
          <w:rPr>
            <w:rFonts w:ascii="Arial" w:hAnsi="Arial" w:cs="Arial"/>
            <w:sz w:val="24"/>
            <w:szCs w:val="24"/>
          </w:rPr>
          <w:t xml:space="preserve"> </w:t>
        </w:r>
      </w:ins>
      <w:r w:rsidR="002978F6" w:rsidRPr="00417EFB">
        <w:rPr>
          <w:rFonts w:ascii="Arial" w:hAnsi="Arial" w:cs="Arial"/>
          <w:sz w:val="24"/>
          <w:szCs w:val="24"/>
        </w:rPr>
        <w:t xml:space="preserve">and that the mandate of the Panel of Experts established by paragraph 24 of resolution </w:t>
      </w:r>
      <w:hyperlink r:id="rId20">
        <w:r w:rsidR="002978F6" w:rsidRPr="00417EFB">
          <w:rPr>
            <w:rStyle w:val="Hyperlink"/>
            <w:rFonts w:ascii="Arial" w:hAnsi="Arial" w:cs="Arial"/>
            <w:sz w:val="24"/>
            <w:szCs w:val="24"/>
          </w:rPr>
          <w:t>1973 (2011)</w:t>
        </w:r>
      </w:hyperlink>
      <w:hyperlink r:id="rId21">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modified by subsequent resolutions was extended until </w:t>
      </w:r>
      <w:del w:id="1" w:author="Author">
        <w:r w:rsidR="002978F6" w:rsidRPr="00417EFB" w:rsidDel="001D77CB">
          <w:rPr>
            <w:rFonts w:ascii="Arial" w:hAnsi="Arial" w:cs="Arial"/>
            <w:sz w:val="24"/>
            <w:szCs w:val="24"/>
          </w:rPr>
          <w:delText>15 May 2021</w:delText>
        </w:r>
      </w:del>
      <w:ins w:id="2" w:author="Author">
        <w:r w:rsidR="001D77CB">
          <w:rPr>
            <w:rFonts w:ascii="Arial" w:hAnsi="Arial" w:cs="Arial"/>
            <w:sz w:val="24"/>
            <w:szCs w:val="24"/>
          </w:rPr>
          <w:t>15 August 2022</w:t>
        </w:r>
      </w:ins>
      <w:r w:rsidR="002978F6" w:rsidRPr="00417EFB">
        <w:rPr>
          <w:rFonts w:ascii="Arial" w:hAnsi="Arial" w:cs="Arial"/>
          <w:sz w:val="24"/>
          <w:szCs w:val="24"/>
        </w:rPr>
        <w:t xml:space="preserve"> by resolution </w:t>
      </w:r>
      <w:del w:id="3" w:author="Author">
        <w:r w:rsidR="002978F6" w:rsidRPr="00417EFB" w:rsidDel="001D77CB">
          <w:rPr>
            <w:rFonts w:ascii="Arial" w:hAnsi="Arial" w:cs="Arial"/>
            <w:sz w:val="24"/>
            <w:szCs w:val="24"/>
          </w:rPr>
          <w:fldChar w:fldCharType="begin"/>
        </w:r>
        <w:r w:rsidR="002978F6" w:rsidRPr="00417EFB" w:rsidDel="001D77CB">
          <w:rPr>
            <w:rFonts w:ascii="Arial" w:hAnsi="Arial" w:cs="Arial"/>
            <w:sz w:val="24"/>
            <w:szCs w:val="24"/>
          </w:rPr>
          <w:delInstrText xml:space="preserve"> HYPERLINK "https://undocs.org/en/S/RES/2509(2020)" \h </w:delInstrText>
        </w:r>
        <w:r w:rsidR="002978F6" w:rsidRPr="00417EFB" w:rsidDel="001D77CB">
          <w:rPr>
            <w:rFonts w:ascii="Arial" w:hAnsi="Arial" w:cs="Arial"/>
            <w:sz w:val="24"/>
            <w:szCs w:val="24"/>
          </w:rPr>
          <w:fldChar w:fldCharType="separate"/>
        </w:r>
        <w:r w:rsidR="002978F6" w:rsidRPr="00417EFB" w:rsidDel="001D77CB">
          <w:rPr>
            <w:rStyle w:val="Hyperlink"/>
            <w:rFonts w:ascii="Arial" w:hAnsi="Arial" w:cs="Arial"/>
            <w:sz w:val="24"/>
            <w:szCs w:val="24"/>
          </w:rPr>
          <w:delText>2509 (2020),</w:delText>
        </w:r>
        <w:r w:rsidR="002978F6" w:rsidRPr="00417EFB" w:rsidDel="001D77CB">
          <w:rPr>
            <w:rFonts w:ascii="Arial" w:hAnsi="Arial" w:cs="Arial"/>
            <w:sz w:val="24"/>
            <w:szCs w:val="24"/>
          </w:rPr>
          <w:fldChar w:fldCharType="end"/>
        </w:r>
      </w:del>
      <w:ins w:id="4" w:author="Author">
        <w:r w:rsidR="001D77CB" w:rsidRPr="00DE17D5">
          <w:rPr>
            <w:rFonts w:ascii="Arial" w:hAnsi="Arial" w:cs="Arial"/>
            <w:sz w:val="24"/>
            <w:szCs w:val="24"/>
          </w:rPr>
          <w:t>2571 (2021),</w:t>
        </w:r>
      </w:ins>
      <w:r w:rsidR="002978F6" w:rsidRPr="00417EFB">
        <w:rPr>
          <w:rFonts w:ascii="Arial" w:hAnsi="Arial" w:cs="Arial"/>
          <w:sz w:val="24"/>
          <w:szCs w:val="24"/>
        </w:rPr>
        <w:t xml:space="preserve"> </w:t>
      </w:r>
      <w:commentRangeStart w:id="5"/>
      <w:ins w:id="6" w:author="Author">
        <w:r w:rsidR="00E23F16">
          <w:rPr>
            <w:rFonts w:ascii="Arial" w:hAnsi="Arial" w:cs="Arial"/>
            <w:sz w:val="24"/>
            <w:szCs w:val="24"/>
          </w:rPr>
          <w:t xml:space="preserve">and also recalling resolution 2616 (2021), </w:t>
        </w:r>
        <w:commentRangeEnd w:id="5"/>
        <w:r w:rsidR="00E23F16">
          <w:rPr>
            <w:rStyle w:val="CommentReference"/>
          </w:rPr>
          <w:commentReference w:id="5"/>
        </w:r>
        <w:r w:rsidR="00E23F16" w:rsidDel="00E23F16">
          <w:rPr>
            <w:rFonts w:ascii="Arial" w:hAnsi="Arial" w:cs="Arial"/>
            <w:sz w:val="24"/>
            <w:szCs w:val="24"/>
          </w:rPr>
          <w:t xml:space="preserve"> </w:t>
        </w:r>
      </w:ins>
    </w:p>
    <w:p w14:paraId="7285FD0C" w14:textId="0CC7326B"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 xml:space="preserve">PP2. </w:t>
      </w:r>
      <w:r w:rsidR="002978F6" w:rsidRPr="00417EFB">
        <w:rPr>
          <w:rFonts w:ascii="Arial" w:hAnsi="Arial" w:cs="Arial"/>
          <w:sz w:val="24"/>
          <w:szCs w:val="24"/>
        </w:rPr>
        <w:t xml:space="preserve">Reaffirming its strong commitment to the sovereignty, independence, territorial integrity and national unity of Libya, </w:t>
      </w:r>
    </w:p>
    <w:p w14:paraId="19499CD7" w14:textId="5001128E" w:rsidR="002978F6" w:rsidRPr="00054605" w:rsidRDefault="00417EFB" w:rsidP="00417EFB">
      <w:pPr>
        <w:ind w:left="113" w:right="113" w:firstLine="0"/>
        <w:rPr>
          <w:rFonts w:ascii="Arial" w:hAnsi="Arial" w:cs="Arial"/>
          <w:sz w:val="24"/>
          <w:szCs w:val="24"/>
        </w:rPr>
      </w:pPr>
      <w:r w:rsidRPr="00417EFB">
        <w:rPr>
          <w:rFonts w:ascii="Arial" w:hAnsi="Arial" w:cs="Arial"/>
          <w:sz w:val="24"/>
          <w:szCs w:val="24"/>
        </w:rPr>
        <w:t>PP3.</w:t>
      </w:r>
      <w:r w:rsidR="002978F6" w:rsidRPr="00417EFB">
        <w:rPr>
          <w:rFonts w:ascii="Arial" w:hAnsi="Arial" w:cs="Arial"/>
          <w:sz w:val="24"/>
          <w:szCs w:val="24"/>
        </w:rPr>
        <w:t xml:space="preserve"> </w:t>
      </w:r>
      <w:del w:id="7" w:author="Author">
        <w:r w:rsidR="002978F6" w:rsidRPr="00417EFB" w:rsidDel="001D77CB">
          <w:rPr>
            <w:rFonts w:ascii="Arial" w:hAnsi="Arial" w:cs="Arial"/>
            <w:sz w:val="24"/>
            <w:szCs w:val="24"/>
          </w:rPr>
          <w:delText xml:space="preserve">Recalling its Presidential Statement of 12 March 2021, which welcomed the vote of confidence by the Libyan House of Representatives to endorse the cabinet of the interim Government of National Unity charged with leading the country up to elections on 24 December 2021 and stressed the importance of this step in the Libyan political process, </w:delText>
        </w:r>
      </w:del>
      <w:ins w:id="8" w:author="Author">
        <w:r w:rsidR="00DC6AD7" w:rsidRPr="00054605">
          <w:rPr>
            <w:rFonts w:ascii="Arial" w:hAnsi="Arial" w:cs="Arial"/>
            <w:i/>
            <w:iCs/>
            <w:color w:val="0000FF"/>
            <w:sz w:val="24"/>
            <w:szCs w:val="24"/>
          </w:rPr>
          <w:t>Reaffirming</w:t>
        </w:r>
        <w:r w:rsidR="00DC6AD7" w:rsidRPr="00054605">
          <w:rPr>
            <w:rFonts w:ascii="Arial" w:hAnsi="Arial" w:cs="Arial"/>
            <w:color w:val="0000FF"/>
            <w:sz w:val="24"/>
            <w:szCs w:val="24"/>
          </w:rPr>
          <w:t xml:space="preserve"> its strong commitment to a Libyan-led and Libyan-owned political process, facilitated by the United Nations, to create a path to hold free, fair and inclusive national Presidential and Parliamentary elections in Libya as soon as possible, and, in this regard, </w:t>
        </w:r>
        <w:r w:rsidR="00DC6AD7" w:rsidRPr="00054605">
          <w:rPr>
            <w:rFonts w:ascii="Arial" w:hAnsi="Arial" w:cs="Arial"/>
            <w:i/>
            <w:iCs/>
            <w:color w:val="0000FF"/>
            <w:sz w:val="24"/>
            <w:szCs w:val="24"/>
          </w:rPr>
          <w:t>expressing support</w:t>
        </w:r>
        <w:r w:rsidR="00DC6AD7" w:rsidRPr="00054605">
          <w:rPr>
            <w:rFonts w:ascii="Arial" w:hAnsi="Arial" w:cs="Arial"/>
            <w:color w:val="0000FF"/>
            <w:sz w:val="24"/>
            <w:szCs w:val="24"/>
          </w:rPr>
          <w:t xml:space="preserve"> for the ongoing facilitation of intra-Libyan consultations to create the conditions and circumstances for elections on a constitutional and legal </w:t>
        </w:r>
        <w:commentRangeStart w:id="9"/>
        <w:r w:rsidR="00DC6AD7" w:rsidRPr="00054605">
          <w:rPr>
            <w:rFonts w:ascii="Arial" w:hAnsi="Arial" w:cs="Arial"/>
            <w:color w:val="0000FF"/>
            <w:sz w:val="24"/>
            <w:szCs w:val="24"/>
          </w:rPr>
          <w:t>basis</w:t>
        </w:r>
        <w:commentRangeEnd w:id="9"/>
        <w:r w:rsidR="00DC6AD7" w:rsidRPr="00054605">
          <w:rPr>
            <w:rStyle w:val="CommentReference"/>
            <w:rFonts w:ascii="Arial" w:hAnsi="Arial" w:cs="Arial"/>
            <w:sz w:val="24"/>
            <w:szCs w:val="24"/>
          </w:rPr>
          <w:commentReference w:id="9"/>
        </w:r>
        <w:r w:rsidR="00DC6AD7" w:rsidRPr="00054605">
          <w:rPr>
            <w:rFonts w:ascii="Arial" w:hAnsi="Arial" w:cs="Arial"/>
            <w:color w:val="0000FF"/>
            <w:sz w:val="24"/>
            <w:szCs w:val="24"/>
          </w:rPr>
          <w:t>,</w:t>
        </w:r>
      </w:ins>
    </w:p>
    <w:p w14:paraId="381291BD" w14:textId="763031CA"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PP4.</w:t>
      </w:r>
      <w:r w:rsidR="002978F6" w:rsidRPr="00417EFB">
        <w:rPr>
          <w:rFonts w:ascii="Arial" w:hAnsi="Arial" w:cs="Arial"/>
          <w:sz w:val="24"/>
          <w:szCs w:val="24"/>
        </w:rPr>
        <w:t xml:space="preserve"> Renewing its request that all Member States support fully the efforts of the </w:t>
      </w:r>
      <w:del w:id="10" w:author="Author">
        <w:r w:rsidR="002978F6" w:rsidRPr="00417EFB" w:rsidDel="00DC6AD7">
          <w:rPr>
            <w:rFonts w:ascii="Arial" w:hAnsi="Arial" w:cs="Arial"/>
            <w:sz w:val="24"/>
            <w:szCs w:val="24"/>
          </w:rPr>
          <w:delText>Special Envoy of the Secretary-General</w:delText>
        </w:r>
      </w:del>
      <w:ins w:id="11" w:author="Author">
        <w:r w:rsidR="00DC6AD7">
          <w:rPr>
            <w:rFonts w:ascii="Arial" w:hAnsi="Arial" w:cs="Arial"/>
            <w:sz w:val="24"/>
            <w:szCs w:val="24"/>
          </w:rPr>
          <w:t>United Nations</w:t>
        </w:r>
      </w:ins>
      <w:r w:rsidR="002978F6" w:rsidRPr="00417EFB">
        <w:rPr>
          <w:rFonts w:ascii="Arial" w:hAnsi="Arial" w:cs="Arial"/>
          <w:sz w:val="24"/>
          <w:szCs w:val="24"/>
        </w:rPr>
        <w:t>, and its call on Member States to use their influence with the parties to implement</w:t>
      </w:r>
      <w:ins w:id="12" w:author="Author">
        <w:r w:rsidR="00DC6AD7">
          <w:rPr>
            <w:rFonts w:ascii="Arial" w:hAnsi="Arial" w:cs="Arial"/>
            <w:sz w:val="24"/>
            <w:szCs w:val="24"/>
          </w:rPr>
          <w:t xml:space="preserve"> and uphold</w:t>
        </w:r>
      </w:ins>
      <w:r w:rsidR="002978F6" w:rsidRPr="00417EFB">
        <w:rPr>
          <w:rFonts w:ascii="Arial" w:hAnsi="Arial" w:cs="Arial"/>
          <w:sz w:val="24"/>
          <w:szCs w:val="24"/>
        </w:rPr>
        <w:t xml:space="preserve"> the ceasefire and support the Libyan-led and Libyan owned inclusive political process, </w:t>
      </w:r>
    </w:p>
    <w:p w14:paraId="3B6DCAE4" w14:textId="18F1EB88" w:rsidR="002978F6" w:rsidRPr="00417EFB" w:rsidRDefault="00417EFB" w:rsidP="00417EFB">
      <w:pPr>
        <w:ind w:left="113" w:right="113" w:firstLine="0"/>
        <w:rPr>
          <w:rFonts w:ascii="Arial" w:hAnsi="Arial" w:cs="Arial"/>
          <w:sz w:val="24"/>
          <w:szCs w:val="24"/>
        </w:rPr>
      </w:pPr>
      <w:r w:rsidRPr="00417EFB">
        <w:rPr>
          <w:rFonts w:ascii="Arial" w:hAnsi="Arial" w:cs="Arial"/>
          <w:sz w:val="24"/>
          <w:szCs w:val="24"/>
        </w:rPr>
        <w:t>PP5.</w:t>
      </w:r>
      <w:r w:rsidR="002978F6" w:rsidRPr="00417EFB">
        <w:rPr>
          <w:rFonts w:ascii="Arial" w:hAnsi="Arial" w:cs="Arial"/>
          <w:sz w:val="24"/>
          <w:szCs w:val="24"/>
        </w:rPr>
        <w:t xml:space="preserve"> Calling for Member States to implement fully the existing measures and to report violations to the United Nations Sanctions Committee, and recalling in that regard that individuals or entities engaging in, or providing support for, acts that threaten the peace, stability or security of Libya may be designated for targeted sanctions, </w:t>
      </w:r>
    </w:p>
    <w:p w14:paraId="7E0D4E63" w14:textId="22490B64" w:rsidR="002978F6" w:rsidRDefault="00417EFB" w:rsidP="00417EFB">
      <w:pPr>
        <w:ind w:left="113" w:right="113" w:firstLine="0"/>
        <w:rPr>
          <w:ins w:id="13" w:author="Author"/>
          <w:rFonts w:ascii="Arial" w:hAnsi="Arial" w:cs="Arial"/>
          <w:sz w:val="24"/>
          <w:szCs w:val="24"/>
        </w:rPr>
      </w:pPr>
      <w:r w:rsidRPr="00417EFB">
        <w:rPr>
          <w:rFonts w:ascii="Arial" w:hAnsi="Arial" w:cs="Arial"/>
          <w:sz w:val="24"/>
          <w:szCs w:val="24"/>
        </w:rPr>
        <w:t>PP6.</w:t>
      </w:r>
      <w:r w:rsidR="002978F6" w:rsidRPr="00417EFB">
        <w:rPr>
          <w:rFonts w:ascii="Arial" w:hAnsi="Arial" w:cs="Arial"/>
          <w:sz w:val="24"/>
          <w:szCs w:val="24"/>
        </w:rPr>
        <w:t xml:space="preserve"> Reaffirming that all parties must comply with their obligations under international humanitarian law and international human rights law, as applicable, and emphasising the importance of holding accountable those responsible for violations or abuses of human rights or violations of international humanitarian law, including those involved in attacks targeting civilians, </w:t>
      </w:r>
    </w:p>
    <w:p w14:paraId="3B5E439A" w14:textId="62F8CCDA" w:rsidR="008E4F87" w:rsidDel="00D27A46" w:rsidRDefault="008E4F87" w:rsidP="008E4F87">
      <w:pPr>
        <w:ind w:left="113" w:right="113" w:firstLine="0"/>
        <w:rPr>
          <w:ins w:id="14" w:author="Author"/>
          <w:del w:id="15" w:author="Author"/>
          <w:sz w:val="24"/>
          <w:szCs w:val="24"/>
        </w:rPr>
      </w:pPr>
      <w:ins w:id="16" w:author="Author">
        <w:r>
          <w:rPr>
            <w:rFonts w:ascii="Arial" w:hAnsi="Arial" w:cs="Arial"/>
            <w:sz w:val="24"/>
            <w:szCs w:val="24"/>
          </w:rPr>
          <w:t xml:space="preserve">PP6bis. Stressing that the measures imposed by this resolution are not intended to have adverse humanitarian consequences for the civilian population of </w:t>
        </w:r>
        <w:commentRangeStart w:id="17"/>
        <w:r>
          <w:rPr>
            <w:rFonts w:ascii="Arial" w:hAnsi="Arial" w:cs="Arial"/>
            <w:sz w:val="24"/>
            <w:szCs w:val="24"/>
          </w:rPr>
          <w:t>Libya</w:t>
        </w:r>
      </w:ins>
      <w:commentRangeEnd w:id="17"/>
      <w:r w:rsidR="00D27A46">
        <w:rPr>
          <w:rStyle w:val="CommentReference"/>
        </w:rPr>
        <w:commentReference w:id="17"/>
      </w:r>
      <w:ins w:id="18" w:author="Author">
        <w:r>
          <w:rPr>
            <w:rFonts w:ascii="Arial" w:hAnsi="Arial" w:cs="Arial"/>
            <w:sz w:val="24"/>
            <w:szCs w:val="24"/>
          </w:rPr>
          <w:t>,</w:t>
        </w:r>
      </w:ins>
    </w:p>
    <w:p w14:paraId="5F8529B1" w14:textId="21A71DF2" w:rsidR="002978F6" w:rsidRPr="00417EFB" w:rsidRDefault="00417EFB" w:rsidP="00417EFB">
      <w:pPr>
        <w:ind w:left="113" w:right="113" w:firstLine="0"/>
        <w:rPr>
          <w:rFonts w:ascii="Arial" w:hAnsi="Arial" w:cs="Arial"/>
          <w:sz w:val="24"/>
          <w:szCs w:val="24"/>
        </w:rPr>
        <w:sectPr w:rsidR="002978F6" w:rsidRPr="00417EFB" w:rsidSect="00417EFB">
          <w:headerReference w:type="even" r:id="rId24"/>
          <w:headerReference w:type="default" r:id="rId25"/>
          <w:headerReference w:type="first" r:id="rId26"/>
          <w:pgSz w:w="12240" w:h="15840"/>
          <w:pgMar w:top="1440" w:right="1440" w:bottom="1440" w:left="1440" w:header="720" w:footer="720" w:gutter="0"/>
          <w:cols w:space="720"/>
        </w:sectPr>
      </w:pPr>
      <w:r w:rsidRPr="00417EFB">
        <w:rPr>
          <w:rFonts w:ascii="Arial" w:hAnsi="Arial" w:cs="Arial"/>
          <w:sz w:val="24"/>
          <w:szCs w:val="24"/>
        </w:rPr>
        <w:t>PP7.</w:t>
      </w:r>
      <w:r w:rsidR="002978F6" w:rsidRPr="00417EFB">
        <w:rPr>
          <w:rFonts w:ascii="Arial" w:hAnsi="Arial" w:cs="Arial"/>
          <w:sz w:val="24"/>
          <w:szCs w:val="24"/>
        </w:rPr>
        <w:t xml:space="preserve"> Expressing its concern that the illicit export of petroleum, including crude oil and refined petroleum products, from Libya undermines the Government of Libya and </w:t>
      </w:r>
    </w:p>
    <w:p w14:paraId="129D63B7"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lastRenderedPageBreak/>
        <w:t xml:space="preserve"> </w:t>
      </w:r>
      <w:r w:rsidRPr="00417EFB">
        <w:rPr>
          <w:rFonts w:ascii="Arial" w:hAnsi="Arial" w:cs="Arial"/>
          <w:sz w:val="24"/>
          <w:szCs w:val="24"/>
        </w:rPr>
        <w:tab/>
        <w:t xml:space="preserve"> </w:t>
      </w:r>
    </w:p>
    <w:p w14:paraId="3B0712FC"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19702D88"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National Oil Corporation and poses a threat to the peace, security and stability of Libya, and noting with concern the reports of the illicit import of petroleum, including crude oil and refined petroleum products to Libya, </w:t>
      </w:r>
    </w:p>
    <w:p w14:paraId="7F8F8807" w14:textId="7DA77A38" w:rsidR="002978F6" w:rsidRPr="00417EFB" w:rsidRDefault="00417EFB" w:rsidP="00417EFB">
      <w:pPr>
        <w:ind w:left="113" w:right="113" w:firstLine="0"/>
        <w:rPr>
          <w:rFonts w:ascii="Arial" w:hAnsi="Arial" w:cs="Arial"/>
          <w:sz w:val="24"/>
          <w:szCs w:val="24"/>
        </w:rPr>
      </w:pPr>
      <w:r>
        <w:rPr>
          <w:rFonts w:ascii="Arial" w:hAnsi="Arial" w:cs="Arial"/>
          <w:sz w:val="24"/>
          <w:szCs w:val="24"/>
        </w:rPr>
        <w:t>PP8.</w:t>
      </w:r>
      <w:r w:rsidR="002978F6" w:rsidRPr="00417EFB">
        <w:rPr>
          <w:rFonts w:ascii="Arial" w:hAnsi="Arial" w:cs="Arial"/>
          <w:sz w:val="24"/>
          <w:szCs w:val="24"/>
        </w:rPr>
        <w:t xml:space="preserve"> Recalling that providing support for armed groups or criminal networks through the illicit exploitation of crude oil or any other natural resources in Libya may constitute acts that threaten the peace, stability and security of Libya, </w:t>
      </w:r>
    </w:p>
    <w:p w14:paraId="40627BA4" w14:textId="0040E181" w:rsidR="002978F6" w:rsidRPr="00417EFB" w:rsidRDefault="00417EFB" w:rsidP="00417EFB">
      <w:pPr>
        <w:ind w:left="113" w:right="113" w:firstLine="0"/>
        <w:rPr>
          <w:rFonts w:ascii="Arial" w:hAnsi="Arial" w:cs="Arial"/>
          <w:sz w:val="24"/>
          <w:szCs w:val="24"/>
        </w:rPr>
      </w:pPr>
      <w:r>
        <w:rPr>
          <w:rFonts w:ascii="Arial" w:hAnsi="Arial" w:cs="Arial"/>
          <w:sz w:val="24"/>
          <w:szCs w:val="24"/>
        </w:rPr>
        <w:t>PP9.</w:t>
      </w:r>
      <w:r w:rsidR="002978F6" w:rsidRPr="00417EFB">
        <w:rPr>
          <w:rFonts w:ascii="Arial" w:hAnsi="Arial" w:cs="Arial"/>
          <w:sz w:val="24"/>
          <w:szCs w:val="24"/>
        </w:rPr>
        <w:t xml:space="preserve"> Further reiterating its concern about activities which could damage the integrity and unity of Libyan State financial institutions and the National Oil Corporation, and stressing the need for the unification of Libya’s institutions, and, in this regard, calling on Member States to cease support to and official contact with parallel institutions outside of the authority of the Government of Libya, </w:t>
      </w:r>
    </w:p>
    <w:p w14:paraId="1D2E093D" w14:textId="5A96DDA0" w:rsidR="002978F6" w:rsidRPr="00417EFB" w:rsidRDefault="00417EFB" w:rsidP="00417EFB">
      <w:pPr>
        <w:ind w:left="113" w:right="113" w:firstLine="0"/>
        <w:rPr>
          <w:rFonts w:ascii="Arial" w:hAnsi="Arial" w:cs="Arial"/>
          <w:sz w:val="24"/>
          <w:szCs w:val="24"/>
        </w:rPr>
      </w:pPr>
      <w:r>
        <w:rPr>
          <w:rFonts w:ascii="Arial" w:hAnsi="Arial" w:cs="Arial"/>
          <w:sz w:val="24"/>
          <w:szCs w:val="24"/>
        </w:rPr>
        <w:t>PP10.</w:t>
      </w:r>
      <w:r w:rsidR="002978F6" w:rsidRPr="00417EFB">
        <w:rPr>
          <w:rFonts w:ascii="Arial" w:hAnsi="Arial" w:cs="Arial"/>
          <w:sz w:val="24"/>
          <w:szCs w:val="24"/>
        </w:rPr>
        <w:t xml:space="preserve"> Recalling that international law, as reflected in the United Nations Convention on the Law of the Sea of 10 December 1982, sets out the legal framework applicable to activities in the oceans and seas, </w:t>
      </w:r>
    </w:p>
    <w:p w14:paraId="0A2527A7" w14:textId="32B9DE8D" w:rsidR="002978F6" w:rsidRPr="00417EFB" w:rsidRDefault="00417EFB" w:rsidP="00417EFB">
      <w:pPr>
        <w:ind w:left="113" w:right="113" w:firstLine="0"/>
        <w:rPr>
          <w:rFonts w:ascii="Arial" w:hAnsi="Arial" w:cs="Arial"/>
          <w:sz w:val="24"/>
          <w:szCs w:val="24"/>
        </w:rPr>
      </w:pPr>
      <w:r>
        <w:rPr>
          <w:rFonts w:ascii="Arial" w:hAnsi="Arial" w:cs="Arial"/>
          <w:sz w:val="24"/>
          <w:szCs w:val="24"/>
        </w:rPr>
        <w:t>PP11.</w:t>
      </w:r>
      <w:r w:rsidR="002978F6" w:rsidRPr="00417EFB">
        <w:rPr>
          <w:rFonts w:ascii="Arial" w:hAnsi="Arial" w:cs="Arial"/>
          <w:sz w:val="24"/>
          <w:szCs w:val="24"/>
        </w:rPr>
        <w:t xml:space="preserve"> Further recalling resolutions </w:t>
      </w:r>
      <w:hyperlink r:id="rId27">
        <w:r w:rsidR="002978F6" w:rsidRPr="00417EFB">
          <w:rPr>
            <w:rStyle w:val="Hyperlink"/>
            <w:rFonts w:ascii="Arial" w:hAnsi="Arial" w:cs="Arial"/>
            <w:sz w:val="24"/>
            <w:szCs w:val="24"/>
          </w:rPr>
          <w:t>2292 (2016),</w:t>
        </w:r>
      </w:hyperlink>
      <w:hyperlink r:id="rId28">
        <w:r w:rsidR="002978F6" w:rsidRPr="00417EFB">
          <w:rPr>
            <w:rStyle w:val="Hyperlink"/>
            <w:rFonts w:ascii="Arial" w:hAnsi="Arial" w:cs="Arial"/>
            <w:sz w:val="24"/>
            <w:szCs w:val="24"/>
          </w:rPr>
          <w:t xml:space="preserve"> 2357 (2017),</w:t>
        </w:r>
      </w:hyperlink>
      <w:hyperlink r:id="rId29">
        <w:r w:rsidR="002978F6" w:rsidRPr="00417EFB">
          <w:rPr>
            <w:rStyle w:val="Hyperlink"/>
            <w:rFonts w:ascii="Arial" w:hAnsi="Arial" w:cs="Arial"/>
            <w:sz w:val="24"/>
            <w:szCs w:val="24"/>
          </w:rPr>
          <w:t xml:space="preserve"> 2420 (2018),</w:t>
        </w:r>
      </w:hyperlink>
      <w:hyperlink r:id="rId30">
        <w:r w:rsidR="002978F6" w:rsidRPr="00417EFB">
          <w:rPr>
            <w:rStyle w:val="Hyperlink"/>
            <w:rFonts w:ascii="Arial" w:hAnsi="Arial" w:cs="Arial"/>
            <w:sz w:val="24"/>
            <w:szCs w:val="24"/>
          </w:rPr>
          <w:t xml:space="preserve"> 2473 </w:t>
        </w:r>
      </w:hyperlink>
      <w:r w:rsidR="002978F6" w:rsidRPr="00876767">
        <w:rPr>
          <w:rFonts w:ascii="Arial" w:hAnsi="Arial" w:cs="Arial"/>
          <w:sz w:val="24"/>
          <w:szCs w:val="24"/>
        </w:rPr>
        <w:t>(2019)</w:t>
      </w:r>
      <w:ins w:id="19" w:author="Author">
        <w:r w:rsidR="00876767">
          <w:rPr>
            <w:rFonts w:ascii="Arial" w:hAnsi="Arial" w:cs="Arial"/>
            <w:sz w:val="24"/>
            <w:szCs w:val="24"/>
          </w:rPr>
          <w:t>,</w:t>
        </w:r>
      </w:ins>
      <w:del w:id="20" w:author="Author">
        <w:r w:rsidR="002978F6" w:rsidRPr="00876767" w:rsidDel="00876767">
          <w:rPr>
            <w:rFonts w:ascii="Arial" w:hAnsi="Arial" w:cs="Arial"/>
            <w:sz w:val="24"/>
            <w:szCs w:val="24"/>
          </w:rPr>
          <w:delText xml:space="preserve"> </w:delText>
        </w:r>
        <w:r w:rsidR="002978F6" w:rsidRPr="00417EFB" w:rsidDel="00876767">
          <w:rPr>
            <w:rFonts w:ascii="Arial" w:hAnsi="Arial" w:cs="Arial"/>
            <w:sz w:val="24"/>
            <w:szCs w:val="24"/>
          </w:rPr>
          <w:delText>and</w:delText>
        </w:r>
      </w:del>
      <w:r w:rsidR="002978F6" w:rsidRPr="00417EFB">
        <w:rPr>
          <w:rFonts w:ascii="Arial" w:hAnsi="Arial" w:cs="Arial"/>
          <w:sz w:val="24"/>
          <w:szCs w:val="24"/>
        </w:rPr>
        <w:t xml:space="preserve"> </w:t>
      </w:r>
      <w:hyperlink r:id="rId31">
        <w:r w:rsidR="002978F6" w:rsidRPr="00417EFB">
          <w:rPr>
            <w:rStyle w:val="Hyperlink"/>
            <w:rFonts w:ascii="Arial" w:hAnsi="Arial" w:cs="Arial"/>
            <w:sz w:val="24"/>
            <w:szCs w:val="24"/>
          </w:rPr>
          <w:t>2526 (2020)</w:t>
        </w:r>
      </w:hyperlink>
      <w:ins w:id="21" w:author="Author">
        <w:r w:rsidR="00876767">
          <w:rPr>
            <w:rFonts w:ascii="Arial" w:hAnsi="Arial" w:cs="Arial"/>
            <w:sz w:val="24"/>
            <w:szCs w:val="24"/>
          </w:rPr>
          <w:t>, 2578 (2021) and 2635 (2022)</w:t>
        </w:r>
      </w:ins>
      <w:hyperlink r:id="rId32">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which in relation to the implementation of the arms embargo authorise, for the period of time specified by those resolutions, the inspection on the high seas off the coast of Libya of vessels bound to or from Libya believed to be carrying arms or related materiel in violation of relevant Security Council resolutions, and the seizure and disposal of such items provided that Member States make good faith efforts to first obtain the consent of the vessel’s flag State prior to any inspections while acting in accordance with those resolutions, </w:t>
      </w:r>
    </w:p>
    <w:p w14:paraId="4E6EF7E0" w14:textId="5D78D42E" w:rsidR="002978F6" w:rsidRPr="00417EFB" w:rsidRDefault="00417EFB" w:rsidP="00417EFB">
      <w:pPr>
        <w:ind w:left="113" w:right="113" w:firstLine="0"/>
        <w:rPr>
          <w:rFonts w:ascii="Arial" w:hAnsi="Arial" w:cs="Arial"/>
          <w:sz w:val="24"/>
          <w:szCs w:val="24"/>
        </w:rPr>
      </w:pPr>
      <w:r>
        <w:rPr>
          <w:rFonts w:ascii="Arial" w:hAnsi="Arial" w:cs="Arial"/>
          <w:sz w:val="24"/>
          <w:szCs w:val="24"/>
        </w:rPr>
        <w:t>PP12.</w:t>
      </w:r>
      <w:r w:rsidR="002978F6" w:rsidRPr="00417EFB">
        <w:rPr>
          <w:rFonts w:ascii="Arial" w:hAnsi="Arial" w:cs="Arial"/>
          <w:sz w:val="24"/>
          <w:szCs w:val="24"/>
        </w:rPr>
        <w:t xml:space="preserve"> Determining that the situation in Libya continues to constitute a threat to international peace and security, </w:t>
      </w:r>
      <w:r w:rsidR="002978F6" w:rsidRPr="00417EFB">
        <w:rPr>
          <w:rFonts w:ascii="Arial" w:hAnsi="Arial" w:cs="Arial"/>
          <w:sz w:val="24"/>
          <w:szCs w:val="24"/>
        </w:rPr>
        <w:tab/>
        <w:t xml:space="preserve"> </w:t>
      </w:r>
    </w:p>
    <w:p w14:paraId="12282DC9" w14:textId="00FB37D7" w:rsidR="002978F6" w:rsidRPr="00417EFB" w:rsidRDefault="00417EFB" w:rsidP="00417EFB">
      <w:pPr>
        <w:ind w:left="113" w:right="113" w:firstLine="0"/>
        <w:rPr>
          <w:rFonts w:ascii="Arial" w:hAnsi="Arial" w:cs="Arial"/>
          <w:sz w:val="24"/>
          <w:szCs w:val="24"/>
        </w:rPr>
      </w:pPr>
      <w:r>
        <w:rPr>
          <w:rFonts w:ascii="Arial" w:hAnsi="Arial" w:cs="Arial"/>
          <w:sz w:val="24"/>
          <w:szCs w:val="24"/>
        </w:rPr>
        <w:t>PP13.</w:t>
      </w:r>
      <w:r w:rsidR="002978F6" w:rsidRPr="00417EFB">
        <w:rPr>
          <w:rFonts w:ascii="Arial" w:hAnsi="Arial" w:cs="Arial"/>
          <w:sz w:val="24"/>
          <w:szCs w:val="24"/>
        </w:rPr>
        <w:t xml:space="preserve"> Acting under Chapter VII of the Charter of the United Nations,</w:t>
      </w:r>
    </w:p>
    <w:p w14:paraId="2A713098" w14:textId="77777777" w:rsidR="002978F6" w:rsidRPr="00417EFB" w:rsidRDefault="002978F6" w:rsidP="00417EFB">
      <w:pPr>
        <w:ind w:left="113" w:right="113" w:firstLine="0"/>
        <w:rPr>
          <w:rFonts w:ascii="Arial" w:hAnsi="Arial" w:cs="Arial"/>
          <w:sz w:val="24"/>
          <w:szCs w:val="24"/>
        </w:rPr>
      </w:pPr>
    </w:p>
    <w:p w14:paraId="5361F003" w14:textId="4BFF3F4E" w:rsidR="002978F6" w:rsidRPr="00417EFB" w:rsidRDefault="002978F6" w:rsidP="00417EFB">
      <w:pPr>
        <w:ind w:left="113" w:right="113" w:firstLine="0"/>
        <w:rPr>
          <w:rFonts w:ascii="Arial" w:hAnsi="Arial" w:cs="Arial"/>
          <w:b/>
          <w:sz w:val="24"/>
          <w:szCs w:val="24"/>
        </w:rPr>
      </w:pPr>
      <w:r w:rsidRPr="00417EFB">
        <w:rPr>
          <w:rFonts w:ascii="Arial" w:hAnsi="Arial" w:cs="Arial"/>
          <w:b/>
          <w:sz w:val="24"/>
          <w:szCs w:val="24"/>
        </w:rPr>
        <w:t xml:space="preserve">Prevention of Illicit Exports of Petroleum, including Crude Oil and Refined Petroleum Products </w:t>
      </w:r>
    </w:p>
    <w:p w14:paraId="6F419727"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42509ADE" w14:textId="6394C8CC" w:rsidR="002978F6" w:rsidRPr="00417EFB" w:rsidRDefault="00417EFB" w:rsidP="00417EFB">
      <w:pPr>
        <w:ind w:left="113" w:right="113" w:firstLine="0"/>
        <w:rPr>
          <w:rFonts w:ascii="Arial" w:hAnsi="Arial" w:cs="Arial"/>
          <w:sz w:val="24"/>
          <w:szCs w:val="24"/>
        </w:rPr>
      </w:pPr>
      <w:r>
        <w:rPr>
          <w:rFonts w:ascii="Arial" w:hAnsi="Arial" w:cs="Arial"/>
          <w:sz w:val="24"/>
          <w:szCs w:val="24"/>
        </w:rPr>
        <w:t xml:space="preserve">OP1. </w:t>
      </w:r>
      <w:r w:rsidR="002978F6" w:rsidRPr="00417EFB">
        <w:rPr>
          <w:rFonts w:ascii="Arial" w:hAnsi="Arial" w:cs="Arial"/>
          <w:sz w:val="24"/>
          <w:szCs w:val="24"/>
        </w:rPr>
        <w:t xml:space="preserve">Condemns attempts to illicitly export petroleum, including crude oil and refined petroleum products, from Libya, including by parallel institutions which are not acting under the authority of the Government of Libya; </w:t>
      </w:r>
    </w:p>
    <w:p w14:paraId="29521F7A" w14:textId="615CDD9B" w:rsidR="002978F6" w:rsidRPr="00417EFB" w:rsidRDefault="00417EFB" w:rsidP="00417EFB">
      <w:pPr>
        <w:ind w:left="113" w:right="113" w:firstLine="0"/>
        <w:rPr>
          <w:rFonts w:ascii="Arial" w:hAnsi="Arial" w:cs="Arial"/>
          <w:sz w:val="24"/>
          <w:szCs w:val="24"/>
        </w:rPr>
      </w:pPr>
      <w:r>
        <w:rPr>
          <w:rFonts w:ascii="Arial" w:hAnsi="Arial" w:cs="Arial"/>
          <w:sz w:val="24"/>
          <w:szCs w:val="24"/>
        </w:rPr>
        <w:lastRenderedPageBreak/>
        <w:t xml:space="preserve">OP2. </w:t>
      </w:r>
      <w:r w:rsidR="002978F6" w:rsidRPr="00417EFB">
        <w:rPr>
          <w:rFonts w:ascii="Arial" w:hAnsi="Arial" w:cs="Arial"/>
          <w:sz w:val="24"/>
          <w:szCs w:val="24"/>
        </w:rPr>
        <w:t xml:space="preserve">Decides to extend until </w:t>
      </w:r>
      <w:del w:id="22" w:author="Author">
        <w:r w:rsidR="002978F6" w:rsidRPr="00417EFB" w:rsidDel="00876767">
          <w:rPr>
            <w:rFonts w:ascii="Arial" w:hAnsi="Arial" w:cs="Arial"/>
            <w:sz w:val="24"/>
            <w:szCs w:val="24"/>
          </w:rPr>
          <w:delText>30 July 2022</w:delText>
        </w:r>
      </w:del>
      <w:ins w:id="23" w:author="Author">
        <w:r w:rsidR="00876767">
          <w:rPr>
            <w:rFonts w:ascii="Arial" w:hAnsi="Arial" w:cs="Arial"/>
            <w:sz w:val="24"/>
            <w:szCs w:val="24"/>
          </w:rPr>
          <w:t>30 October 2023</w:t>
        </w:r>
      </w:ins>
      <w:r w:rsidR="002978F6" w:rsidRPr="00417EFB">
        <w:rPr>
          <w:rFonts w:ascii="Arial" w:hAnsi="Arial" w:cs="Arial"/>
          <w:sz w:val="24"/>
          <w:szCs w:val="24"/>
        </w:rPr>
        <w:t xml:space="preserve"> the authorisations and the measures in resolution </w:t>
      </w:r>
      <w:hyperlink r:id="rId33">
        <w:r w:rsidR="002978F6" w:rsidRPr="00417EFB">
          <w:rPr>
            <w:rStyle w:val="Hyperlink"/>
            <w:rFonts w:ascii="Arial" w:hAnsi="Arial" w:cs="Arial"/>
            <w:sz w:val="24"/>
            <w:szCs w:val="24"/>
          </w:rPr>
          <w:t>2146 (2014)</w:t>
        </w:r>
      </w:hyperlink>
      <w:hyperlink r:id="rId34">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as amended by paragraph 2 of resolutions </w:t>
      </w:r>
      <w:hyperlink r:id="rId35">
        <w:r w:rsidR="002978F6" w:rsidRPr="00417EFB">
          <w:rPr>
            <w:rStyle w:val="Hyperlink"/>
            <w:rFonts w:ascii="Arial" w:hAnsi="Arial" w:cs="Arial"/>
            <w:sz w:val="24"/>
            <w:szCs w:val="24"/>
          </w:rPr>
          <w:t>2441 (2018)</w:t>
        </w:r>
      </w:hyperlink>
      <w:hyperlink r:id="rId36">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hyperlink r:id="rId37">
        <w:r w:rsidR="002978F6" w:rsidRPr="00417EFB">
          <w:rPr>
            <w:rStyle w:val="Hyperlink"/>
            <w:rFonts w:ascii="Arial" w:hAnsi="Arial" w:cs="Arial"/>
            <w:sz w:val="24"/>
            <w:szCs w:val="24"/>
          </w:rPr>
          <w:t>2509 (2020)</w:t>
        </w:r>
      </w:hyperlink>
      <w:hyperlink r:id="rId38">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p>
    <w:p w14:paraId="4E8E4337" w14:textId="23170304" w:rsidR="002978F6" w:rsidRPr="00417EFB" w:rsidRDefault="00417EFB" w:rsidP="00417EFB">
      <w:pPr>
        <w:ind w:left="113" w:right="113" w:firstLine="0"/>
        <w:rPr>
          <w:rFonts w:ascii="Arial" w:hAnsi="Arial" w:cs="Arial"/>
          <w:sz w:val="24"/>
          <w:szCs w:val="24"/>
        </w:rPr>
      </w:pPr>
      <w:r>
        <w:rPr>
          <w:rFonts w:ascii="Arial" w:hAnsi="Arial" w:cs="Arial"/>
          <w:sz w:val="24"/>
          <w:szCs w:val="24"/>
        </w:rPr>
        <w:t xml:space="preserve">OP3. </w:t>
      </w:r>
      <w:r w:rsidR="002978F6" w:rsidRPr="00417EFB">
        <w:rPr>
          <w:rFonts w:ascii="Arial" w:hAnsi="Arial" w:cs="Arial"/>
          <w:sz w:val="24"/>
          <w:szCs w:val="24"/>
        </w:rPr>
        <w:t xml:space="preserve">Requests </w:t>
      </w:r>
      <w:del w:id="24" w:author="Author">
        <w:r w:rsidR="002978F6" w:rsidRPr="00417EFB" w:rsidDel="0079293D">
          <w:rPr>
            <w:rFonts w:ascii="Arial" w:hAnsi="Arial" w:cs="Arial"/>
            <w:sz w:val="24"/>
            <w:szCs w:val="24"/>
          </w:rPr>
          <w:delText xml:space="preserve">the Government of Libya to notify the Committee of its focal point responsible for communication with the Committee with respect to the measures in resolution </w:delText>
        </w:r>
        <w:r w:rsidR="0079293D" w:rsidDel="0079293D">
          <w:fldChar w:fldCharType="begin"/>
        </w:r>
        <w:r w:rsidR="0079293D" w:rsidDel="0079293D">
          <w:delInstrText xml:space="preserve"> HYPERLINK "https://undocs.org/en/S/RES/2146(2014)" \h </w:delInstrText>
        </w:r>
        <w:r w:rsidR="0079293D" w:rsidDel="0079293D">
          <w:fldChar w:fldCharType="separate"/>
        </w:r>
        <w:r w:rsidR="002978F6" w:rsidRPr="00417EFB" w:rsidDel="0079293D">
          <w:rPr>
            <w:rStyle w:val="Hyperlink"/>
            <w:rFonts w:ascii="Arial" w:hAnsi="Arial" w:cs="Arial"/>
            <w:sz w:val="24"/>
            <w:szCs w:val="24"/>
          </w:rPr>
          <w:delText>2146 (2014),</w:delText>
        </w:r>
        <w:r w:rsidR="0079293D" w:rsidDel="0079293D">
          <w:rPr>
            <w:rStyle w:val="Hyperlink"/>
            <w:rFonts w:ascii="Arial" w:hAnsi="Arial" w:cs="Arial"/>
            <w:sz w:val="24"/>
            <w:szCs w:val="24"/>
          </w:rPr>
          <w:fldChar w:fldCharType="end"/>
        </w:r>
        <w:r w:rsidR="002978F6" w:rsidRPr="00417EFB" w:rsidDel="0079293D">
          <w:rPr>
            <w:rFonts w:ascii="Arial" w:hAnsi="Arial" w:cs="Arial"/>
            <w:sz w:val="24"/>
            <w:szCs w:val="24"/>
          </w:rPr>
          <w:delText xml:space="preserve"> further requests that </w:delText>
        </w:r>
      </w:del>
      <w:r w:rsidR="002978F6" w:rsidRPr="00417EFB">
        <w:rPr>
          <w:rFonts w:ascii="Arial" w:hAnsi="Arial" w:cs="Arial"/>
          <w:sz w:val="24"/>
          <w:szCs w:val="24"/>
        </w:rPr>
        <w:t xml:space="preserve">the Government of Libya’s focal point </w:t>
      </w:r>
      <w:ins w:id="25" w:author="Author">
        <w:r w:rsidR="0079293D" w:rsidRPr="00417EFB">
          <w:rPr>
            <w:rFonts w:ascii="Arial" w:hAnsi="Arial" w:cs="Arial"/>
            <w:sz w:val="24"/>
            <w:szCs w:val="24"/>
          </w:rPr>
          <w:t xml:space="preserve">responsible for communication with the Committee with respect to the measures in resolution </w:t>
        </w:r>
        <w:r w:rsidR="0079293D" w:rsidRPr="00750EA5">
          <w:rPr>
            <w:rStyle w:val="Hyperlink"/>
            <w:rFonts w:ascii="Arial" w:hAnsi="Arial" w:cs="Arial"/>
            <w:sz w:val="24"/>
            <w:szCs w:val="24"/>
          </w:rPr>
          <w:t>2146 (2014)</w:t>
        </w:r>
        <w:r w:rsidR="0079293D">
          <w:rPr>
            <w:rFonts w:ascii="Arial" w:hAnsi="Arial" w:cs="Arial"/>
            <w:sz w:val="24"/>
            <w:szCs w:val="24"/>
          </w:rPr>
          <w:t xml:space="preserve"> to </w:t>
        </w:r>
      </w:ins>
      <w:r w:rsidR="002978F6" w:rsidRPr="00417EFB">
        <w:rPr>
          <w:rFonts w:ascii="Arial" w:hAnsi="Arial" w:cs="Arial"/>
          <w:sz w:val="24"/>
          <w:szCs w:val="24"/>
        </w:rPr>
        <w:t>inform</w:t>
      </w:r>
      <w:del w:id="26" w:author="Author">
        <w:r w:rsidR="002978F6" w:rsidRPr="00417EFB" w:rsidDel="0079293D">
          <w:rPr>
            <w:rFonts w:ascii="Arial" w:hAnsi="Arial" w:cs="Arial"/>
            <w:sz w:val="24"/>
            <w:szCs w:val="24"/>
          </w:rPr>
          <w:delText>s</w:delText>
        </w:r>
      </w:del>
      <w:r w:rsidR="002978F6" w:rsidRPr="00417EFB">
        <w:rPr>
          <w:rFonts w:ascii="Arial" w:hAnsi="Arial" w:cs="Arial"/>
          <w:sz w:val="24"/>
          <w:szCs w:val="24"/>
        </w:rPr>
        <w:t xml:space="preserve"> the Committee of any vessels transporting petroleum, including crude oil and refined petroleum products, illicitly exported from Libya, urges the Government of Libya to work closely with the National Oil Corporation in that regard, and to provide the Committee with regular updates on ports, oil fields, and installations that are under its control, and to inform the Committee about the mechanism used to certify legal exports of petroleum, including crude oil and refined petroleum products, and requests that the Panel of Experts closely follow and report to the Committee any information relating to the illicit export from or illicit import to Libya of petroleum, including crude oil and refined petroleum products; </w:t>
      </w:r>
      <w:r w:rsidR="002978F6" w:rsidRPr="00417EFB">
        <w:rPr>
          <w:rFonts w:ascii="Arial" w:hAnsi="Arial" w:cs="Arial"/>
          <w:sz w:val="24"/>
          <w:szCs w:val="24"/>
        </w:rPr>
        <w:tab/>
        <w:t xml:space="preserve"> </w:t>
      </w:r>
    </w:p>
    <w:p w14:paraId="42B58227" w14:textId="1DBE1DD3" w:rsidR="002978F6" w:rsidRPr="00417EFB" w:rsidRDefault="00417EFB" w:rsidP="00417EFB">
      <w:pPr>
        <w:ind w:left="113" w:right="113" w:firstLine="0"/>
        <w:rPr>
          <w:rFonts w:ascii="Arial" w:hAnsi="Arial" w:cs="Arial"/>
          <w:sz w:val="24"/>
          <w:szCs w:val="24"/>
        </w:rPr>
      </w:pPr>
      <w:r>
        <w:rPr>
          <w:rFonts w:ascii="Arial" w:hAnsi="Arial" w:cs="Arial"/>
          <w:sz w:val="24"/>
          <w:szCs w:val="24"/>
        </w:rPr>
        <w:t xml:space="preserve">OP4. </w:t>
      </w:r>
      <w:r w:rsidR="002978F6" w:rsidRPr="00417EFB">
        <w:rPr>
          <w:rFonts w:ascii="Arial" w:hAnsi="Arial" w:cs="Arial"/>
          <w:sz w:val="24"/>
          <w:szCs w:val="24"/>
        </w:rPr>
        <w:t xml:space="preserve">Calls on the Government of Libya, on the basis of any information regarding such exports or attempted exports, to expeditiously contact the concerned vessel’s flag State, in the first instance, to resolve the issue and directs the Committee to immediately inform all relevant Member States about notifications to the Committee from the Government of Libya’s focal point regarding vessels transporting petroleum, including crude oil and refined petroleum products, illicitly exported from Libya; </w:t>
      </w:r>
    </w:p>
    <w:p w14:paraId="14BE518D" w14:textId="3F53914A" w:rsidR="002978F6" w:rsidRPr="004749F9" w:rsidRDefault="002978F6" w:rsidP="00417EFB">
      <w:pPr>
        <w:ind w:left="113" w:right="113" w:firstLine="0"/>
        <w:rPr>
          <w:rFonts w:ascii="Arial" w:hAnsi="Arial" w:cs="Arial"/>
          <w:b/>
          <w:sz w:val="24"/>
          <w:szCs w:val="24"/>
        </w:rPr>
      </w:pPr>
      <w:r w:rsidRPr="004749F9">
        <w:rPr>
          <w:rFonts w:ascii="Arial" w:hAnsi="Arial" w:cs="Arial"/>
          <w:b/>
          <w:sz w:val="24"/>
          <w:szCs w:val="24"/>
        </w:rPr>
        <w:t xml:space="preserve">Arms Embargo </w:t>
      </w:r>
    </w:p>
    <w:p w14:paraId="644B4A03" w14:textId="4482ACDC"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OP5. </w:t>
      </w:r>
      <w:del w:id="27" w:author="Author">
        <w:r w:rsidR="002978F6" w:rsidRPr="00417EFB" w:rsidDel="007C66DD">
          <w:rPr>
            <w:rFonts w:ascii="Arial" w:hAnsi="Arial" w:cs="Arial"/>
            <w:sz w:val="24"/>
            <w:szCs w:val="24"/>
          </w:rPr>
          <w:delText xml:space="preserve">Calls </w:delText>
        </w:r>
      </w:del>
      <w:ins w:id="28" w:author="Author">
        <w:r w:rsidR="00FF7ADE">
          <w:rPr>
            <w:rFonts w:ascii="Arial" w:hAnsi="Arial" w:cs="Arial"/>
            <w:sz w:val="24"/>
            <w:szCs w:val="24"/>
          </w:rPr>
          <w:t xml:space="preserve">Expresses serious concern over continued violations of the arms </w:t>
        </w:r>
        <w:commentRangeStart w:id="29"/>
        <w:r w:rsidR="00FF7ADE">
          <w:rPr>
            <w:rFonts w:ascii="Arial" w:hAnsi="Arial" w:cs="Arial"/>
            <w:sz w:val="24"/>
            <w:szCs w:val="24"/>
          </w:rPr>
          <w:t>embargo</w:t>
        </w:r>
        <w:commentRangeEnd w:id="29"/>
        <w:r w:rsidR="00FF7ADE">
          <w:rPr>
            <w:rStyle w:val="CommentReference"/>
          </w:rPr>
          <w:commentReference w:id="29"/>
        </w:r>
        <w:r w:rsidR="00FF7ADE">
          <w:rPr>
            <w:rFonts w:ascii="Arial" w:hAnsi="Arial" w:cs="Arial"/>
            <w:sz w:val="24"/>
            <w:szCs w:val="24"/>
          </w:rPr>
          <w:t>, d</w:t>
        </w:r>
        <w:del w:id="30" w:author="Author">
          <w:r w:rsidR="007C66DD" w:rsidDel="00FF7ADE">
            <w:rPr>
              <w:rFonts w:ascii="Arial" w:hAnsi="Arial" w:cs="Arial"/>
              <w:sz w:val="24"/>
              <w:szCs w:val="24"/>
            </w:rPr>
            <w:delText>D</w:delText>
          </w:r>
        </w:del>
        <w:r w:rsidR="007C66DD">
          <w:rPr>
            <w:rFonts w:ascii="Arial" w:hAnsi="Arial" w:cs="Arial"/>
            <w:sz w:val="24"/>
            <w:szCs w:val="24"/>
          </w:rPr>
          <w:t>emands</w:t>
        </w:r>
        <w:r w:rsidR="007C66DD" w:rsidRPr="00417EFB">
          <w:rPr>
            <w:rFonts w:ascii="Arial" w:hAnsi="Arial" w:cs="Arial"/>
            <w:sz w:val="24"/>
            <w:szCs w:val="24"/>
          </w:rPr>
          <w:t xml:space="preserve"> </w:t>
        </w:r>
      </w:ins>
      <w:del w:id="31" w:author="Author">
        <w:r w:rsidR="002978F6" w:rsidRPr="00417EFB" w:rsidDel="0079293D">
          <w:rPr>
            <w:rFonts w:ascii="Arial" w:hAnsi="Arial" w:cs="Arial"/>
            <w:sz w:val="24"/>
            <w:szCs w:val="24"/>
          </w:rPr>
          <w:delText xml:space="preserve">for </w:delText>
        </w:r>
      </w:del>
      <w:r w:rsidR="002978F6" w:rsidRPr="00417EFB">
        <w:rPr>
          <w:rFonts w:ascii="Arial" w:hAnsi="Arial" w:cs="Arial"/>
          <w:sz w:val="24"/>
          <w:szCs w:val="24"/>
        </w:rPr>
        <w:t>full compliance by all Member States with the arms embargo</w:t>
      </w:r>
      <w:del w:id="32" w:author="Author">
        <w:r w:rsidR="002978F6" w:rsidRPr="00417EFB" w:rsidDel="0079293D">
          <w:rPr>
            <w:rFonts w:ascii="Arial" w:hAnsi="Arial" w:cs="Arial"/>
            <w:sz w:val="24"/>
            <w:szCs w:val="24"/>
          </w:rPr>
          <w:delText xml:space="preserve">, </w:delText>
        </w:r>
      </w:del>
      <w:ins w:id="33" w:author="Author">
        <w:r w:rsidR="0079293D">
          <w:rPr>
            <w:rFonts w:ascii="Arial" w:hAnsi="Arial" w:cs="Arial"/>
            <w:sz w:val="24"/>
            <w:szCs w:val="24"/>
          </w:rPr>
          <w:t xml:space="preserve"> </w:t>
        </w:r>
        <w:bookmarkStart w:id="34" w:name="_GoBack"/>
        <w:bookmarkEnd w:id="34"/>
        <w:del w:id="35" w:author="Author">
          <w:r w:rsidR="0079293D" w:rsidDel="005B736D">
            <w:rPr>
              <w:rFonts w:ascii="Arial" w:hAnsi="Arial" w:cs="Arial"/>
              <w:sz w:val="24"/>
              <w:szCs w:val="24"/>
            </w:rPr>
            <w:delText>and</w:delText>
          </w:r>
          <w:r w:rsidR="0079293D" w:rsidRPr="00417EFB" w:rsidDel="005B736D">
            <w:rPr>
              <w:rFonts w:ascii="Arial" w:hAnsi="Arial" w:cs="Arial"/>
              <w:sz w:val="24"/>
              <w:szCs w:val="24"/>
            </w:rPr>
            <w:delText xml:space="preserve"> </w:delText>
          </w:r>
        </w:del>
      </w:ins>
      <w:del w:id="36" w:author="Author">
        <w:r w:rsidR="002978F6" w:rsidRPr="00417EFB" w:rsidDel="002778A8">
          <w:rPr>
            <w:rFonts w:ascii="Arial" w:hAnsi="Arial" w:cs="Arial"/>
            <w:sz w:val="24"/>
            <w:szCs w:val="24"/>
          </w:rPr>
          <w:delText xml:space="preserve">further </w:delText>
        </w:r>
      </w:del>
      <w:r w:rsidR="002978F6" w:rsidRPr="00417EFB">
        <w:rPr>
          <w:rFonts w:ascii="Arial" w:hAnsi="Arial" w:cs="Arial"/>
          <w:sz w:val="24"/>
          <w:szCs w:val="24"/>
        </w:rPr>
        <w:t xml:space="preserve">calls on all Member States not to intervene in the conflict or take measures that exacerbate the conflict and reiterates that individuals and entities determined by the Committee to have violated the provisions of resolution </w:t>
      </w:r>
      <w:hyperlink r:id="rId39">
        <w:r w:rsidR="002978F6" w:rsidRPr="00417EFB">
          <w:rPr>
            <w:rStyle w:val="Hyperlink"/>
            <w:rFonts w:ascii="Arial" w:hAnsi="Arial" w:cs="Arial"/>
            <w:sz w:val="24"/>
            <w:szCs w:val="24"/>
          </w:rPr>
          <w:t>1970 (2011)</w:t>
        </w:r>
      </w:hyperlink>
      <w:hyperlink r:id="rId40">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including the arms embargo, or assisted others in doing so, are subject to designation; </w:t>
      </w:r>
    </w:p>
    <w:p w14:paraId="37635358" w14:textId="379367F6"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OP6. </w:t>
      </w:r>
      <w:r w:rsidR="002978F6" w:rsidRPr="00417EFB">
        <w:rPr>
          <w:rFonts w:ascii="Arial" w:hAnsi="Arial" w:cs="Arial"/>
          <w:sz w:val="24"/>
          <w:szCs w:val="24"/>
        </w:rPr>
        <w:t xml:space="preserve">Calls on all parties to implement the 23 October 2020 ceasefire agreement </w:t>
      </w:r>
      <w:hyperlink r:id="rId41">
        <w:r w:rsidR="002978F6" w:rsidRPr="00417EFB">
          <w:rPr>
            <w:rStyle w:val="Hyperlink"/>
            <w:rFonts w:ascii="Arial" w:hAnsi="Arial" w:cs="Arial"/>
            <w:sz w:val="24"/>
            <w:szCs w:val="24"/>
          </w:rPr>
          <w:t>(</w:t>
        </w:r>
      </w:hyperlink>
      <w:hyperlink r:id="rId42">
        <w:r w:rsidR="002978F6" w:rsidRPr="00417EFB">
          <w:rPr>
            <w:rStyle w:val="Hyperlink"/>
            <w:rFonts w:ascii="Arial" w:hAnsi="Arial" w:cs="Arial"/>
            <w:sz w:val="24"/>
            <w:szCs w:val="24"/>
          </w:rPr>
          <w:t>S/2020/1043)</w:t>
        </w:r>
      </w:hyperlink>
      <w:r w:rsidR="002978F6" w:rsidRPr="00417EFB">
        <w:rPr>
          <w:rFonts w:ascii="Arial" w:hAnsi="Arial" w:cs="Arial"/>
          <w:sz w:val="24"/>
          <w:szCs w:val="24"/>
        </w:rPr>
        <w:t xml:space="preserve"> in full and urges Member States to respect and support the full implementation of the agreement, including through the withdrawal of all foreign forces and mercenaries from Libya without further delay; </w:t>
      </w:r>
    </w:p>
    <w:p w14:paraId="78813347" w14:textId="7AC66FBA"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OP7. </w:t>
      </w:r>
      <w:r w:rsidR="002978F6" w:rsidRPr="00417EFB">
        <w:rPr>
          <w:rFonts w:ascii="Arial" w:hAnsi="Arial" w:cs="Arial"/>
          <w:sz w:val="24"/>
          <w:szCs w:val="24"/>
        </w:rPr>
        <w:t>Calls upon the Government of Libya to improve the implementation of the arms embargo, including at all entry points, as soon as it exercises oversight, and calls upon all Member States to cooperate in such efforts</w:t>
      </w:r>
      <w:ins w:id="37" w:author="Author">
        <w:r w:rsidR="00B21D47">
          <w:rPr>
            <w:rFonts w:ascii="Arial" w:hAnsi="Arial" w:cs="Arial"/>
            <w:sz w:val="24"/>
            <w:szCs w:val="24"/>
          </w:rPr>
          <w:t>;</w:t>
        </w:r>
        <w:r w:rsidR="00DF1E5D">
          <w:rPr>
            <w:rFonts w:ascii="Arial" w:hAnsi="Arial" w:cs="Arial"/>
            <w:sz w:val="24"/>
            <w:szCs w:val="24"/>
          </w:rPr>
          <w:t xml:space="preserve"> </w:t>
        </w:r>
        <w:del w:id="38" w:author="Author">
          <w:r w:rsidR="00DF1E5D" w:rsidDel="00B21D47">
            <w:rPr>
              <w:rFonts w:ascii="Arial" w:hAnsi="Arial" w:cs="Arial"/>
              <w:sz w:val="24"/>
              <w:szCs w:val="24"/>
            </w:rPr>
            <w:delText>and</w:delText>
          </w:r>
          <w:r w:rsidR="00972CC7" w:rsidDel="00B21D47">
            <w:rPr>
              <w:rFonts w:ascii="Arial" w:hAnsi="Arial" w:cs="Arial"/>
              <w:sz w:val="24"/>
              <w:szCs w:val="24"/>
            </w:rPr>
            <w:delText>,</w:delText>
          </w:r>
          <w:r w:rsidR="00DF1E5D" w:rsidDel="00B21D47">
            <w:rPr>
              <w:rFonts w:ascii="Arial" w:hAnsi="Arial" w:cs="Arial"/>
              <w:sz w:val="24"/>
              <w:szCs w:val="24"/>
            </w:rPr>
            <w:delText xml:space="preserve"> in that regard, recalls resolution 2616 (</w:delText>
          </w:r>
          <w:commentRangeStart w:id="39"/>
          <w:r w:rsidR="00DF1E5D" w:rsidDel="00B21D47">
            <w:rPr>
              <w:rFonts w:ascii="Arial" w:hAnsi="Arial" w:cs="Arial"/>
              <w:sz w:val="24"/>
              <w:szCs w:val="24"/>
            </w:rPr>
            <w:delText>2016</w:delText>
          </w:r>
        </w:del>
      </w:ins>
      <w:commentRangeEnd w:id="39"/>
      <w:r w:rsidR="00B21D47">
        <w:rPr>
          <w:rStyle w:val="CommentReference"/>
        </w:rPr>
        <w:commentReference w:id="39"/>
      </w:r>
      <w:ins w:id="40" w:author="Author">
        <w:del w:id="41" w:author="Author">
          <w:r w:rsidR="00DF1E5D" w:rsidDel="00B21D47">
            <w:rPr>
              <w:rFonts w:ascii="Arial" w:hAnsi="Arial" w:cs="Arial"/>
              <w:sz w:val="24"/>
              <w:szCs w:val="24"/>
            </w:rPr>
            <w:delText>)</w:delText>
          </w:r>
        </w:del>
      </w:ins>
      <w:del w:id="42" w:author="Author">
        <w:r w:rsidR="002978F6" w:rsidRPr="00417EFB" w:rsidDel="00B21D47">
          <w:rPr>
            <w:rFonts w:ascii="Arial" w:hAnsi="Arial" w:cs="Arial"/>
            <w:sz w:val="24"/>
            <w:szCs w:val="24"/>
          </w:rPr>
          <w:delText xml:space="preserve">; </w:delText>
        </w:r>
      </w:del>
    </w:p>
    <w:p w14:paraId="0F99229B"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00D158DF" w14:textId="244ABB09" w:rsidR="002978F6" w:rsidRPr="004749F9" w:rsidRDefault="002978F6" w:rsidP="004749F9">
      <w:pPr>
        <w:ind w:left="0" w:right="113" w:firstLine="0"/>
        <w:rPr>
          <w:rFonts w:ascii="Arial" w:hAnsi="Arial" w:cs="Arial"/>
          <w:b/>
          <w:sz w:val="24"/>
          <w:szCs w:val="24"/>
        </w:rPr>
      </w:pPr>
      <w:r w:rsidRPr="004749F9">
        <w:rPr>
          <w:rFonts w:ascii="Arial" w:hAnsi="Arial" w:cs="Arial"/>
          <w:b/>
          <w:sz w:val="24"/>
          <w:szCs w:val="24"/>
        </w:rPr>
        <w:lastRenderedPageBreak/>
        <w:t xml:space="preserve">Travel Ban and Asset Freeze </w:t>
      </w:r>
    </w:p>
    <w:p w14:paraId="7A4B1E34"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2ED29DC4" w14:textId="7D634088"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OP8. </w:t>
      </w:r>
      <w:r w:rsidR="002978F6" w:rsidRPr="00417EFB">
        <w:rPr>
          <w:rFonts w:ascii="Arial" w:hAnsi="Arial" w:cs="Arial"/>
          <w:sz w:val="24"/>
          <w:szCs w:val="24"/>
        </w:rPr>
        <w:t xml:space="preserve">Calls on Member States, particularly those in which designated individuals and entities are based, as well as those in which their assets frozen under the measures are suspected to be present, to report to the Committee on the actions they have taken to implement effectively the travel ban and asset freeze measures in relation to all individuals on the sanctions list; </w:t>
      </w:r>
    </w:p>
    <w:p w14:paraId="60FB245E" w14:textId="451B3B92"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OP9. </w:t>
      </w:r>
      <w:r w:rsidR="002978F6" w:rsidRPr="00417EFB">
        <w:rPr>
          <w:rFonts w:ascii="Arial" w:hAnsi="Arial" w:cs="Arial"/>
          <w:sz w:val="24"/>
          <w:szCs w:val="24"/>
        </w:rPr>
        <w:t xml:space="preserve">Reiterates that all States shall take the necessary measures to prevent entry into or transit through their territories of all persons designated by the Committee, in accordance with paragraphs 15 and 16 of 1970, as modified by paragraphs 11 of resolution </w:t>
      </w:r>
      <w:hyperlink r:id="rId43">
        <w:r w:rsidR="002978F6" w:rsidRPr="00417EFB">
          <w:rPr>
            <w:rStyle w:val="Hyperlink"/>
            <w:rFonts w:ascii="Arial" w:hAnsi="Arial" w:cs="Arial"/>
            <w:sz w:val="24"/>
            <w:szCs w:val="24"/>
          </w:rPr>
          <w:t>2213 (2015)</w:t>
        </w:r>
      </w:hyperlink>
      <w:hyperlink r:id="rId44">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11 of resolution </w:t>
      </w:r>
      <w:hyperlink r:id="rId45">
        <w:r w:rsidR="002978F6" w:rsidRPr="00417EFB">
          <w:rPr>
            <w:rStyle w:val="Hyperlink"/>
            <w:rFonts w:ascii="Arial" w:hAnsi="Arial" w:cs="Arial"/>
            <w:sz w:val="24"/>
            <w:szCs w:val="24"/>
          </w:rPr>
          <w:t>2362 (2017)</w:t>
        </w:r>
      </w:hyperlink>
      <w:hyperlink r:id="rId46">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11 of resolution </w:t>
      </w:r>
      <w:hyperlink r:id="rId47">
        <w:r w:rsidR="002978F6" w:rsidRPr="00417EFB">
          <w:rPr>
            <w:rStyle w:val="Hyperlink"/>
            <w:rFonts w:ascii="Arial" w:hAnsi="Arial" w:cs="Arial"/>
            <w:sz w:val="24"/>
            <w:szCs w:val="24"/>
          </w:rPr>
          <w:t>2441 (2018)</w:t>
        </w:r>
      </w:hyperlink>
      <w:hyperlink r:id="rId48">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calls upon the Government of Libya to enhance cooperation and information sharing with other States in this regard; </w:t>
      </w:r>
    </w:p>
    <w:p w14:paraId="1DAF24E2" w14:textId="39112E03"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OP10. </w:t>
      </w:r>
      <w:r w:rsidR="002978F6" w:rsidRPr="00417EFB">
        <w:rPr>
          <w:rFonts w:ascii="Arial" w:hAnsi="Arial" w:cs="Arial"/>
          <w:sz w:val="24"/>
          <w:szCs w:val="24"/>
        </w:rPr>
        <w:t xml:space="preserve">Reaffirms its intention to ensure that assets frozen pursuant to paragraph 17 of resolution </w:t>
      </w:r>
      <w:hyperlink r:id="rId49">
        <w:r w:rsidR="002978F6" w:rsidRPr="00417EFB">
          <w:rPr>
            <w:rStyle w:val="Hyperlink"/>
            <w:rFonts w:ascii="Arial" w:hAnsi="Arial" w:cs="Arial"/>
            <w:sz w:val="24"/>
            <w:szCs w:val="24"/>
          </w:rPr>
          <w:t>1970 (2011)</w:t>
        </w:r>
      </w:hyperlink>
      <w:hyperlink r:id="rId50">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shall at a later stage be made available to and for the benefit of the Libyan people and, taking note of the letter circulated as document </w:t>
      </w:r>
      <w:hyperlink r:id="rId51">
        <w:r w:rsidR="002978F6" w:rsidRPr="00417EFB">
          <w:rPr>
            <w:rStyle w:val="Hyperlink"/>
            <w:rFonts w:ascii="Arial" w:hAnsi="Arial" w:cs="Arial"/>
            <w:sz w:val="24"/>
            <w:szCs w:val="24"/>
          </w:rPr>
          <w:t>S/2016/275</w:t>
        </w:r>
      </w:hyperlink>
      <w:hyperlink r:id="rId52">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affirms the Security Council’s readiness to consider changes, when appropriate, to the asset freeze at the request of the Government of Libya; </w:t>
      </w:r>
    </w:p>
    <w:p w14:paraId="6326B9CE" w14:textId="67E47FBA"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OP11. </w:t>
      </w:r>
      <w:r w:rsidR="002978F6" w:rsidRPr="00417EFB">
        <w:rPr>
          <w:rFonts w:ascii="Arial" w:hAnsi="Arial" w:cs="Arial"/>
          <w:sz w:val="24"/>
          <w:szCs w:val="24"/>
        </w:rPr>
        <w:t>Recalls resolution 2174</w:t>
      </w:r>
      <w:ins w:id="43" w:author="Author">
        <w:r w:rsidR="0079293D">
          <w:rPr>
            <w:rFonts w:ascii="Arial" w:hAnsi="Arial" w:cs="Arial"/>
            <w:sz w:val="24"/>
            <w:szCs w:val="24"/>
          </w:rPr>
          <w:t xml:space="preserve"> (2014)</w:t>
        </w:r>
      </w:ins>
      <w:r w:rsidR="002978F6" w:rsidRPr="00417EFB">
        <w:rPr>
          <w:rFonts w:ascii="Arial" w:hAnsi="Arial" w:cs="Arial"/>
          <w:sz w:val="24"/>
          <w:szCs w:val="24"/>
        </w:rPr>
        <w:t xml:space="preserve"> which decided that the measures set out in resolution </w:t>
      </w:r>
      <w:hyperlink r:id="rId53">
        <w:r w:rsidR="002978F6" w:rsidRPr="00417EFB">
          <w:rPr>
            <w:rStyle w:val="Hyperlink"/>
            <w:rFonts w:ascii="Arial" w:hAnsi="Arial" w:cs="Arial"/>
            <w:sz w:val="24"/>
            <w:szCs w:val="24"/>
          </w:rPr>
          <w:t>1970 (2011)</w:t>
        </w:r>
      </w:hyperlink>
      <w:hyperlink r:id="rId54">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as modified by subsequent resolutions, shall also apply to individuals and entities determined by the Committee to be engaging in or providing support for other acts that threaten the peace, stability or security of Libya, or obstruct or undermine the successful completion of its political transition and underlines that such acts could include obstructing or undermining </w:t>
      </w:r>
      <w:commentRangeStart w:id="44"/>
      <w:del w:id="45" w:author="Author">
        <w:r w:rsidR="002978F6" w:rsidRPr="00417EFB" w:rsidDel="00716F1F">
          <w:rPr>
            <w:rFonts w:ascii="Arial" w:hAnsi="Arial" w:cs="Arial"/>
            <w:sz w:val="24"/>
            <w:szCs w:val="24"/>
          </w:rPr>
          <w:delText>those</w:delText>
        </w:r>
        <w:commentRangeEnd w:id="44"/>
        <w:r w:rsidR="00FF7ADE" w:rsidDel="00716F1F">
          <w:rPr>
            <w:rStyle w:val="CommentReference"/>
          </w:rPr>
          <w:commentReference w:id="44"/>
        </w:r>
        <w:r w:rsidR="002978F6" w:rsidRPr="00417EFB" w:rsidDel="00716F1F">
          <w:rPr>
            <w:rFonts w:ascii="Arial" w:hAnsi="Arial" w:cs="Arial"/>
            <w:sz w:val="24"/>
            <w:szCs w:val="24"/>
          </w:rPr>
          <w:delText xml:space="preserve"> </w:delText>
        </w:r>
      </w:del>
      <w:r w:rsidR="002978F6" w:rsidRPr="00417EFB">
        <w:rPr>
          <w:rFonts w:ascii="Arial" w:hAnsi="Arial" w:cs="Arial"/>
          <w:sz w:val="24"/>
          <w:szCs w:val="24"/>
        </w:rPr>
        <w:t>elections</w:t>
      </w:r>
      <w:ins w:id="46" w:author="Author">
        <w:r w:rsidR="00FF07C8">
          <w:rPr>
            <w:rFonts w:ascii="Arial" w:hAnsi="Arial" w:cs="Arial"/>
            <w:sz w:val="24"/>
            <w:szCs w:val="24"/>
          </w:rPr>
          <w:t xml:space="preserve"> as</w:t>
        </w:r>
      </w:ins>
      <w:r w:rsidR="002978F6" w:rsidRPr="00417EFB">
        <w:rPr>
          <w:rFonts w:ascii="Arial" w:hAnsi="Arial" w:cs="Arial"/>
          <w:sz w:val="24"/>
          <w:szCs w:val="24"/>
        </w:rPr>
        <w:t xml:space="preserve"> planned for in the Libyan Political Dialogue Forum roadmap; </w:t>
      </w:r>
    </w:p>
    <w:p w14:paraId="5FB30D85"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731A808E" w14:textId="2F2F05B3" w:rsidR="002978F6" w:rsidRPr="004749F9" w:rsidRDefault="002978F6" w:rsidP="00417EFB">
      <w:pPr>
        <w:ind w:left="113" w:right="113" w:firstLine="0"/>
        <w:rPr>
          <w:rFonts w:ascii="Arial" w:hAnsi="Arial" w:cs="Arial"/>
          <w:b/>
          <w:sz w:val="24"/>
          <w:szCs w:val="24"/>
        </w:rPr>
      </w:pPr>
      <w:r w:rsidRPr="004749F9">
        <w:rPr>
          <w:rFonts w:ascii="Arial" w:hAnsi="Arial" w:cs="Arial"/>
          <w:b/>
          <w:sz w:val="24"/>
          <w:szCs w:val="24"/>
        </w:rPr>
        <w:t xml:space="preserve">Panel of Experts </w:t>
      </w:r>
    </w:p>
    <w:p w14:paraId="5AC2AE3D"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79A32E4D" w14:textId="78EDEA79"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OP12. </w:t>
      </w:r>
      <w:r w:rsidR="002978F6" w:rsidRPr="00417EFB">
        <w:rPr>
          <w:rFonts w:ascii="Arial" w:hAnsi="Arial" w:cs="Arial"/>
          <w:sz w:val="24"/>
          <w:szCs w:val="24"/>
        </w:rPr>
        <w:t xml:space="preserve">Decides to extend until </w:t>
      </w:r>
      <w:del w:id="47" w:author="Author">
        <w:r w:rsidR="002978F6" w:rsidRPr="00417EFB" w:rsidDel="00D14236">
          <w:rPr>
            <w:rFonts w:ascii="Arial" w:hAnsi="Arial" w:cs="Arial"/>
            <w:sz w:val="24"/>
            <w:szCs w:val="24"/>
          </w:rPr>
          <w:delText>15 August 2022</w:delText>
        </w:r>
      </w:del>
      <w:ins w:id="48" w:author="Author">
        <w:r w:rsidR="00D14236">
          <w:rPr>
            <w:rFonts w:ascii="Arial" w:hAnsi="Arial" w:cs="Arial"/>
            <w:sz w:val="24"/>
            <w:szCs w:val="24"/>
          </w:rPr>
          <w:t>15 November 2023</w:t>
        </w:r>
      </w:ins>
      <w:r w:rsidR="002978F6" w:rsidRPr="00417EFB">
        <w:rPr>
          <w:rFonts w:ascii="Arial" w:hAnsi="Arial" w:cs="Arial"/>
          <w:sz w:val="24"/>
          <w:szCs w:val="24"/>
        </w:rPr>
        <w:t xml:space="preserve"> the mandate of the Panel of Experts (the Panel), established by paragraph 24 of resolution </w:t>
      </w:r>
      <w:hyperlink r:id="rId55">
        <w:r w:rsidR="002978F6" w:rsidRPr="00417EFB">
          <w:rPr>
            <w:rStyle w:val="Hyperlink"/>
            <w:rFonts w:ascii="Arial" w:hAnsi="Arial" w:cs="Arial"/>
            <w:sz w:val="24"/>
            <w:szCs w:val="24"/>
          </w:rPr>
          <w:t>1973 (2011)</w:t>
        </w:r>
      </w:hyperlink>
      <w:hyperlink r:id="rId56">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modified by resolutions </w:t>
      </w:r>
      <w:hyperlink r:id="rId57">
        <w:r w:rsidR="002978F6" w:rsidRPr="00417EFB">
          <w:rPr>
            <w:rStyle w:val="Hyperlink"/>
            <w:rFonts w:ascii="Arial" w:hAnsi="Arial" w:cs="Arial"/>
            <w:sz w:val="24"/>
            <w:szCs w:val="24"/>
          </w:rPr>
          <w:t>2040 (2012),</w:t>
        </w:r>
      </w:hyperlink>
      <w:hyperlink r:id="rId58">
        <w:r w:rsidR="002978F6" w:rsidRPr="00417EFB">
          <w:rPr>
            <w:rStyle w:val="Hyperlink"/>
            <w:rFonts w:ascii="Arial" w:hAnsi="Arial" w:cs="Arial"/>
            <w:sz w:val="24"/>
            <w:szCs w:val="24"/>
          </w:rPr>
          <w:t xml:space="preserve"> 2146 </w:t>
        </w:r>
      </w:hyperlink>
      <w:hyperlink r:id="rId59">
        <w:r w:rsidR="002978F6" w:rsidRPr="00417EFB">
          <w:rPr>
            <w:rStyle w:val="Hyperlink"/>
            <w:rFonts w:ascii="Arial" w:hAnsi="Arial" w:cs="Arial"/>
            <w:sz w:val="24"/>
            <w:szCs w:val="24"/>
          </w:rPr>
          <w:t>(2014)</w:t>
        </w:r>
      </w:hyperlink>
      <w:hyperlink r:id="rId60">
        <w:r w:rsidR="002978F6" w:rsidRPr="00417EFB">
          <w:rPr>
            <w:rStyle w:val="Hyperlink"/>
            <w:rFonts w:ascii="Arial" w:hAnsi="Arial" w:cs="Arial"/>
            <w:sz w:val="24"/>
            <w:szCs w:val="24"/>
          </w:rPr>
          <w:t>,</w:t>
        </w:r>
      </w:hyperlink>
      <w:hyperlink r:id="rId61">
        <w:r w:rsidR="002978F6" w:rsidRPr="00417EFB">
          <w:rPr>
            <w:rStyle w:val="Hyperlink"/>
            <w:rFonts w:ascii="Arial" w:hAnsi="Arial" w:cs="Arial"/>
            <w:sz w:val="24"/>
            <w:szCs w:val="24"/>
          </w:rPr>
          <w:t xml:space="preserve"> 2174 (2014)</w:t>
        </w:r>
      </w:hyperlink>
      <w:hyperlink r:id="rId62">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del w:id="49" w:author="Author">
        <w:r w:rsidR="002978F6" w:rsidRPr="00417EFB" w:rsidDel="002A39CC">
          <w:rPr>
            <w:rFonts w:ascii="Arial" w:hAnsi="Arial" w:cs="Arial"/>
            <w:sz w:val="24"/>
            <w:szCs w:val="24"/>
          </w:rPr>
          <w:delText xml:space="preserve">and </w:delText>
        </w:r>
      </w:del>
      <w:hyperlink r:id="rId63">
        <w:r w:rsidR="002978F6" w:rsidRPr="00417EFB">
          <w:rPr>
            <w:rStyle w:val="Hyperlink"/>
            <w:rFonts w:ascii="Arial" w:hAnsi="Arial" w:cs="Arial"/>
            <w:sz w:val="24"/>
            <w:szCs w:val="24"/>
          </w:rPr>
          <w:t>2213 (2015),</w:t>
        </w:r>
      </w:hyperlink>
      <w:r w:rsidR="002978F6" w:rsidRPr="00417EFB">
        <w:rPr>
          <w:rFonts w:ascii="Arial" w:hAnsi="Arial" w:cs="Arial"/>
          <w:sz w:val="24"/>
          <w:szCs w:val="24"/>
        </w:rPr>
        <w:t xml:space="preserve"> </w:t>
      </w:r>
      <w:hyperlink r:id="rId64">
        <w:r w:rsidR="002978F6" w:rsidRPr="00417EFB">
          <w:rPr>
            <w:rStyle w:val="Hyperlink"/>
            <w:rFonts w:ascii="Arial" w:hAnsi="Arial" w:cs="Arial"/>
            <w:sz w:val="24"/>
            <w:szCs w:val="24"/>
          </w:rPr>
          <w:t>2441 (2018)</w:t>
        </w:r>
      </w:hyperlink>
      <w:ins w:id="50" w:author="Author">
        <w:r w:rsidR="002A39CC">
          <w:rPr>
            <w:rStyle w:val="Hyperlink"/>
            <w:rFonts w:ascii="Arial" w:hAnsi="Arial" w:cs="Arial"/>
            <w:sz w:val="24"/>
            <w:szCs w:val="24"/>
          </w:rPr>
          <w:t>,</w:t>
        </w:r>
      </w:ins>
      <w:hyperlink r:id="rId65">
        <w:r w:rsidR="002978F6" w:rsidRPr="00417EFB">
          <w:rPr>
            <w:rStyle w:val="Hyperlink"/>
            <w:rFonts w:ascii="Arial" w:hAnsi="Arial" w:cs="Arial"/>
            <w:sz w:val="24"/>
            <w:szCs w:val="24"/>
          </w:rPr>
          <w:t xml:space="preserve"> </w:t>
        </w:r>
      </w:hyperlink>
      <w:del w:id="51" w:author="Author">
        <w:r w:rsidR="002978F6" w:rsidRPr="00417EFB" w:rsidDel="002A39CC">
          <w:rPr>
            <w:rFonts w:ascii="Arial" w:hAnsi="Arial" w:cs="Arial"/>
            <w:sz w:val="24"/>
            <w:szCs w:val="24"/>
          </w:rPr>
          <w:delText>and</w:delText>
        </w:r>
      </w:del>
      <w:r w:rsidR="002978F6" w:rsidRPr="00417EFB">
        <w:rPr>
          <w:rFonts w:ascii="Arial" w:hAnsi="Arial" w:cs="Arial"/>
          <w:sz w:val="24"/>
          <w:szCs w:val="24"/>
        </w:rPr>
        <w:t xml:space="preserve"> </w:t>
      </w:r>
      <w:r w:rsidR="002978F6" w:rsidRPr="00417EFB">
        <w:rPr>
          <w:rFonts w:ascii="Arial" w:hAnsi="Arial" w:cs="Arial"/>
          <w:sz w:val="24"/>
          <w:szCs w:val="24"/>
        </w:rPr>
        <w:fldChar w:fldCharType="begin"/>
      </w:r>
      <w:r w:rsidR="002978F6" w:rsidRPr="00417EFB">
        <w:rPr>
          <w:rFonts w:ascii="Arial" w:hAnsi="Arial" w:cs="Arial"/>
          <w:sz w:val="24"/>
          <w:szCs w:val="24"/>
        </w:rPr>
        <w:instrText xml:space="preserve"> HYPERLINK "https://undocs.org/en/S/RES/2509(2020)" \h </w:instrText>
      </w:r>
      <w:r w:rsidR="002978F6" w:rsidRPr="00417EFB">
        <w:rPr>
          <w:rFonts w:ascii="Arial" w:hAnsi="Arial" w:cs="Arial"/>
          <w:sz w:val="24"/>
          <w:szCs w:val="24"/>
        </w:rPr>
        <w:fldChar w:fldCharType="separate"/>
      </w:r>
      <w:r w:rsidR="002978F6" w:rsidRPr="00417EFB">
        <w:rPr>
          <w:rStyle w:val="Hyperlink"/>
          <w:rFonts w:ascii="Arial" w:hAnsi="Arial" w:cs="Arial"/>
          <w:sz w:val="24"/>
          <w:szCs w:val="24"/>
        </w:rPr>
        <w:t>2509 (2020)</w:t>
      </w:r>
      <w:ins w:id="52" w:author="Author">
        <w:r w:rsidR="002A39CC">
          <w:rPr>
            <w:rStyle w:val="Hyperlink"/>
            <w:rFonts w:ascii="Arial" w:hAnsi="Arial" w:cs="Arial"/>
            <w:sz w:val="24"/>
            <w:szCs w:val="24"/>
          </w:rPr>
          <w:t xml:space="preserve"> and 2571 (2021)</w:t>
        </w:r>
      </w:ins>
      <w:r w:rsidR="002978F6" w:rsidRPr="00417EFB">
        <w:rPr>
          <w:rStyle w:val="Hyperlink"/>
          <w:rFonts w:ascii="Arial" w:hAnsi="Arial" w:cs="Arial"/>
          <w:sz w:val="24"/>
          <w:szCs w:val="24"/>
        </w:rPr>
        <w:t>,</w:t>
      </w:r>
      <w:r w:rsidR="002978F6" w:rsidRPr="00417EFB">
        <w:rPr>
          <w:rFonts w:ascii="Arial" w:hAnsi="Arial" w:cs="Arial"/>
          <w:sz w:val="24"/>
          <w:szCs w:val="24"/>
        </w:rPr>
        <w:fldChar w:fldCharType="end"/>
      </w:r>
      <w:r w:rsidR="002978F6" w:rsidRPr="00417EFB">
        <w:rPr>
          <w:rFonts w:ascii="Arial" w:hAnsi="Arial" w:cs="Arial"/>
          <w:sz w:val="24"/>
          <w:szCs w:val="24"/>
        </w:rPr>
        <w:t xml:space="preserve"> decides that the Panel’s mandated tasks shall remain as defined in resolution </w:t>
      </w:r>
      <w:hyperlink r:id="rId66">
        <w:r w:rsidR="002978F6" w:rsidRPr="00417EFB">
          <w:rPr>
            <w:rStyle w:val="Hyperlink"/>
            <w:rFonts w:ascii="Arial" w:hAnsi="Arial" w:cs="Arial"/>
            <w:sz w:val="24"/>
            <w:szCs w:val="24"/>
          </w:rPr>
          <w:t>2213 (2015)</w:t>
        </w:r>
      </w:hyperlink>
      <w:hyperlink r:id="rId67">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shall also apply with respect to the measures updated in this resolution, and expresses its intent to review the mandate and take appropriate action regarding further extension no later than </w:t>
      </w:r>
      <w:del w:id="53" w:author="Author">
        <w:r w:rsidR="002978F6" w:rsidRPr="00417EFB" w:rsidDel="00D14236">
          <w:rPr>
            <w:rFonts w:ascii="Arial" w:hAnsi="Arial" w:cs="Arial"/>
            <w:sz w:val="24"/>
            <w:szCs w:val="24"/>
          </w:rPr>
          <w:delText>15 July 2022</w:delText>
        </w:r>
      </w:del>
      <w:ins w:id="54" w:author="Author">
        <w:r w:rsidR="00D14236">
          <w:rPr>
            <w:rFonts w:ascii="Arial" w:hAnsi="Arial" w:cs="Arial"/>
            <w:sz w:val="24"/>
            <w:szCs w:val="24"/>
          </w:rPr>
          <w:t>15 October 202</w:t>
        </w:r>
        <w:r w:rsidR="00886CF0">
          <w:rPr>
            <w:rFonts w:ascii="Arial" w:hAnsi="Arial" w:cs="Arial"/>
            <w:sz w:val="24"/>
            <w:szCs w:val="24"/>
          </w:rPr>
          <w:t>3</w:t>
        </w:r>
      </w:ins>
      <w:r w:rsidR="002978F6" w:rsidRPr="00417EFB">
        <w:rPr>
          <w:rFonts w:ascii="Arial" w:hAnsi="Arial" w:cs="Arial"/>
          <w:sz w:val="24"/>
          <w:szCs w:val="24"/>
        </w:rPr>
        <w:t xml:space="preserve">; </w:t>
      </w:r>
    </w:p>
    <w:p w14:paraId="04343F81" w14:textId="10092099" w:rsidR="002978F6" w:rsidRPr="00417EFB" w:rsidRDefault="004749F9" w:rsidP="00417EFB">
      <w:pPr>
        <w:ind w:left="113" w:right="113" w:firstLine="0"/>
        <w:rPr>
          <w:rFonts w:ascii="Arial" w:hAnsi="Arial" w:cs="Arial"/>
          <w:sz w:val="24"/>
          <w:szCs w:val="24"/>
        </w:rPr>
      </w:pPr>
      <w:r>
        <w:rPr>
          <w:rFonts w:ascii="Arial" w:hAnsi="Arial" w:cs="Arial"/>
          <w:sz w:val="24"/>
          <w:szCs w:val="24"/>
        </w:rPr>
        <w:lastRenderedPageBreak/>
        <w:t xml:space="preserve">OP13. </w:t>
      </w:r>
      <w:r w:rsidR="002978F6" w:rsidRPr="00417EFB">
        <w:rPr>
          <w:rFonts w:ascii="Arial" w:hAnsi="Arial" w:cs="Arial"/>
          <w:sz w:val="24"/>
          <w:szCs w:val="24"/>
        </w:rPr>
        <w:t>Decides that the Panel shall provide to the Council an interim report on its work</w:t>
      </w:r>
      <w:ins w:id="55" w:author="Author">
        <w:r w:rsidR="00E1453F">
          <w:rPr>
            <w:rFonts w:ascii="Arial" w:hAnsi="Arial" w:cs="Arial"/>
            <w:sz w:val="24"/>
            <w:szCs w:val="24"/>
          </w:rPr>
          <w:t xml:space="preserve"> </w:t>
        </w:r>
        <w:del w:id="56" w:author="Author">
          <w:r w:rsidR="00E1453F" w:rsidDel="00FF7ADE">
            <w:rPr>
              <w:rFonts w:ascii="Arial" w:hAnsi="Arial" w:cs="Arial"/>
              <w:sz w:val="24"/>
              <w:szCs w:val="24"/>
            </w:rPr>
            <w:delText>with findings and recommendations</w:delText>
          </w:r>
        </w:del>
      </w:ins>
      <w:del w:id="57" w:author="Author">
        <w:r w:rsidR="002978F6" w:rsidRPr="00417EFB" w:rsidDel="00FF7ADE">
          <w:rPr>
            <w:rFonts w:ascii="Arial" w:hAnsi="Arial" w:cs="Arial"/>
            <w:sz w:val="24"/>
            <w:szCs w:val="24"/>
          </w:rPr>
          <w:delText xml:space="preserve"> </w:delText>
        </w:r>
      </w:del>
      <w:commentRangeStart w:id="58"/>
      <w:r w:rsidR="002978F6" w:rsidRPr="00417EFB">
        <w:rPr>
          <w:rFonts w:ascii="Arial" w:hAnsi="Arial" w:cs="Arial"/>
          <w:sz w:val="24"/>
          <w:szCs w:val="24"/>
        </w:rPr>
        <w:t>no</w:t>
      </w:r>
      <w:commentRangeEnd w:id="58"/>
      <w:r w:rsidR="00FF7ADE">
        <w:rPr>
          <w:rStyle w:val="CommentReference"/>
        </w:rPr>
        <w:commentReference w:id="58"/>
      </w:r>
      <w:r w:rsidR="002978F6" w:rsidRPr="00417EFB">
        <w:rPr>
          <w:rFonts w:ascii="Arial" w:hAnsi="Arial" w:cs="Arial"/>
          <w:sz w:val="24"/>
          <w:szCs w:val="24"/>
        </w:rPr>
        <w:t xml:space="preserve"> later than </w:t>
      </w:r>
      <w:del w:id="59" w:author="Author">
        <w:r w:rsidR="002978F6" w:rsidRPr="00417EFB" w:rsidDel="00D14236">
          <w:rPr>
            <w:rFonts w:ascii="Arial" w:hAnsi="Arial" w:cs="Arial"/>
            <w:sz w:val="24"/>
            <w:szCs w:val="24"/>
          </w:rPr>
          <w:delText>15 December 2021</w:delText>
        </w:r>
      </w:del>
      <w:ins w:id="60" w:author="Author">
        <w:r w:rsidR="00D14236">
          <w:rPr>
            <w:rFonts w:ascii="Arial" w:hAnsi="Arial" w:cs="Arial"/>
            <w:sz w:val="24"/>
            <w:szCs w:val="24"/>
          </w:rPr>
          <w:t>15 March 2023</w:t>
        </w:r>
      </w:ins>
      <w:r w:rsidR="002978F6" w:rsidRPr="00417EFB">
        <w:rPr>
          <w:rFonts w:ascii="Arial" w:hAnsi="Arial" w:cs="Arial"/>
          <w:sz w:val="24"/>
          <w:szCs w:val="24"/>
        </w:rPr>
        <w:t xml:space="preserve">, and a final report to the Council, after discussion with the Committee, no later than </w:t>
      </w:r>
      <w:ins w:id="61" w:author="Author">
        <w:r w:rsidR="00D14236">
          <w:rPr>
            <w:rFonts w:ascii="Arial" w:hAnsi="Arial" w:cs="Arial"/>
            <w:sz w:val="24"/>
            <w:szCs w:val="24"/>
          </w:rPr>
          <w:t>15 September 2023</w:t>
        </w:r>
      </w:ins>
      <w:del w:id="62" w:author="Author">
        <w:r w:rsidR="002978F6" w:rsidRPr="00417EFB" w:rsidDel="00D14236">
          <w:rPr>
            <w:rFonts w:ascii="Arial" w:hAnsi="Arial" w:cs="Arial"/>
            <w:sz w:val="24"/>
            <w:szCs w:val="24"/>
          </w:rPr>
          <w:delText xml:space="preserve">15 June 2022 </w:delText>
        </w:r>
      </w:del>
      <w:r w:rsidR="002978F6" w:rsidRPr="00417EFB">
        <w:rPr>
          <w:rFonts w:ascii="Arial" w:hAnsi="Arial" w:cs="Arial"/>
          <w:sz w:val="24"/>
          <w:szCs w:val="24"/>
        </w:rPr>
        <w:t xml:space="preserve">with its findings and recommendations; </w:t>
      </w:r>
    </w:p>
    <w:p w14:paraId="6374F155" w14:textId="71570609"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OP14. </w:t>
      </w:r>
      <w:r w:rsidR="002978F6" w:rsidRPr="00417EFB">
        <w:rPr>
          <w:rFonts w:ascii="Arial" w:hAnsi="Arial" w:cs="Arial"/>
          <w:sz w:val="24"/>
          <w:szCs w:val="24"/>
        </w:rPr>
        <w:t xml:space="preserve">Urges all States, relevant United Nations bodies, including UNSMIL, and other interested parties, to cooperate fully with the Committee and the Panel, in particular by supplying any information at their disposal on the implementation of the measures decided in resolutions </w:t>
      </w:r>
      <w:hyperlink r:id="rId68">
        <w:r w:rsidR="002978F6" w:rsidRPr="00417EFB">
          <w:rPr>
            <w:rStyle w:val="Hyperlink"/>
            <w:rFonts w:ascii="Arial" w:hAnsi="Arial" w:cs="Arial"/>
            <w:sz w:val="24"/>
            <w:szCs w:val="24"/>
          </w:rPr>
          <w:t>1970 (2011),</w:t>
        </w:r>
      </w:hyperlink>
      <w:hyperlink r:id="rId69">
        <w:r w:rsidR="002978F6" w:rsidRPr="00417EFB">
          <w:rPr>
            <w:rStyle w:val="Hyperlink"/>
            <w:rFonts w:ascii="Arial" w:hAnsi="Arial" w:cs="Arial"/>
            <w:sz w:val="24"/>
            <w:szCs w:val="24"/>
          </w:rPr>
          <w:t xml:space="preserve"> 1973 (2011),</w:t>
        </w:r>
      </w:hyperlink>
      <w:hyperlink r:id="rId70">
        <w:r w:rsidR="002978F6" w:rsidRPr="00417EFB">
          <w:rPr>
            <w:rStyle w:val="Hyperlink"/>
            <w:rFonts w:ascii="Arial" w:hAnsi="Arial" w:cs="Arial"/>
            <w:sz w:val="24"/>
            <w:szCs w:val="24"/>
          </w:rPr>
          <w:t xml:space="preserve"> 2146 (2014)</w:t>
        </w:r>
      </w:hyperlink>
      <w:hyperlink r:id="rId71">
        <w:r w:rsidR="002978F6" w:rsidRPr="00417EFB">
          <w:rPr>
            <w:rStyle w:val="Hyperlink"/>
            <w:rFonts w:ascii="Arial" w:hAnsi="Arial" w:cs="Arial"/>
            <w:sz w:val="24"/>
            <w:szCs w:val="24"/>
          </w:rPr>
          <w:t xml:space="preserve"> </w:t>
        </w:r>
      </w:hyperlink>
      <w:r w:rsidR="002978F6" w:rsidRPr="00417EFB">
        <w:rPr>
          <w:rFonts w:ascii="Arial" w:hAnsi="Arial" w:cs="Arial"/>
          <w:sz w:val="24"/>
          <w:szCs w:val="24"/>
        </w:rPr>
        <w:t xml:space="preserve">and </w:t>
      </w:r>
      <w:hyperlink r:id="rId72">
        <w:r w:rsidR="002978F6" w:rsidRPr="00417EFB">
          <w:rPr>
            <w:rStyle w:val="Hyperlink"/>
            <w:rFonts w:ascii="Arial" w:hAnsi="Arial" w:cs="Arial"/>
            <w:sz w:val="24"/>
            <w:szCs w:val="24"/>
          </w:rPr>
          <w:t xml:space="preserve">2174 </w:t>
        </w:r>
      </w:hyperlink>
      <w:hyperlink r:id="rId73">
        <w:r w:rsidR="002978F6" w:rsidRPr="00417EFB">
          <w:rPr>
            <w:rStyle w:val="Hyperlink"/>
            <w:rFonts w:ascii="Arial" w:hAnsi="Arial" w:cs="Arial"/>
            <w:sz w:val="24"/>
            <w:szCs w:val="24"/>
          </w:rPr>
          <w:t>(2014)</w:t>
        </w:r>
      </w:hyperlink>
      <w:hyperlink r:id="rId74">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and modified in resolutions </w:t>
      </w:r>
      <w:hyperlink r:id="rId75">
        <w:r w:rsidR="002978F6" w:rsidRPr="00417EFB">
          <w:rPr>
            <w:rStyle w:val="Hyperlink"/>
            <w:rFonts w:ascii="Arial" w:hAnsi="Arial" w:cs="Arial"/>
            <w:sz w:val="24"/>
            <w:szCs w:val="24"/>
          </w:rPr>
          <w:t>2009 (2011),</w:t>
        </w:r>
      </w:hyperlink>
      <w:hyperlink r:id="rId76">
        <w:r w:rsidR="002978F6" w:rsidRPr="00417EFB">
          <w:rPr>
            <w:rStyle w:val="Hyperlink"/>
            <w:rFonts w:ascii="Arial" w:hAnsi="Arial" w:cs="Arial"/>
            <w:sz w:val="24"/>
            <w:szCs w:val="24"/>
          </w:rPr>
          <w:t xml:space="preserve"> 2040 (2012),</w:t>
        </w:r>
      </w:hyperlink>
      <w:hyperlink r:id="rId77">
        <w:r w:rsidR="002978F6" w:rsidRPr="00417EFB">
          <w:rPr>
            <w:rStyle w:val="Hyperlink"/>
            <w:rFonts w:ascii="Arial" w:hAnsi="Arial" w:cs="Arial"/>
            <w:sz w:val="24"/>
            <w:szCs w:val="24"/>
          </w:rPr>
          <w:t xml:space="preserve"> 2095 (2013),</w:t>
        </w:r>
      </w:hyperlink>
      <w:hyperlink r:id="rId78">
        <w:r w:rsidR="002978F6" w:rsidRPr="00417EFB">
          <w:rPr>
            <w:rStyle w:val="Hyperlink"/>
            <w:rFonts w:ascii="Arial" w:hAnsi="Arial" w:cs="Arial"/>
            <w:sz w:val="24"/>
            <w:szCs w:val="24"/>
          </w:rPr>
          <w:t xml:space="preserve"> 2144 </w:t>
        </w:r>
      </w:hyperlink>
      <w:hyperlink r:id="rId79">
        <w:r w:rsidR="002978F6" w:rsidRPr="00417EFB">
          <w:rPr>
            <w:rStyle w:val="Hyperlink"/>
            <w:rFonts w:ascii="Arial" w:hAnsi="Arial" w:cs="Arial"/>
            <w:sz w:val="24"/>
            <w:szCs w:val="24"/>
          </w:rPr>
          <w:t>(2014)</w:t>
        </w:r>
      </w:hyperlink>
      <w:hyperlink r:id="rId80">
        <w:r w:rsidR="002978F6" w:rsidRPr="00417EFB">
          <w:rPr>
            <w:rStyle w:val="Hyperlink"/>
            <w:rFonts w:ascii="Arial" w:hAnsi="Arial" w:cs="Arial"/>
            <w:sz w:val="24"/>
            <w:szCs w:val="24"/>
          </w:rPr>
          <w:t>,</w:t>
        </w:r>
      </w:hyperlink>
      <w:hyperlink r:id="rId81">
        <w:r w:rsidR="002978F6" w:rsidRPr="00417EFB">
          <w:rPr>
            <w:rStyle w:val="Hyperlink"/>
            <w:rFonts w:ascii="Arial" w:hAnsi="Arial" w:cs="Arial"/>
            <w:sz w:val="24"/>
            <w:szCs w:val="24"/>
          </w:rPr>
          <w:t xml:space="preserve"> 2213 (2015),</w:t>
        </w:r>
      </w:hyperlink>
      <w:hyperlink r:id="rId82">
        <w:r w:rsidR="002978F6" w:rsidRPr="00417EFB">
          <w:rPr>
            <w:rStyle w:val="Hyperlink"/>
            <w:rFonts w:ascii="Arial" w:hAnsi="Arial" w:cs="Arial"/>
            <w:sz w:val="24"/>
            <w:szCs w:val="24"/>
          </w:rPr>
          <w:t xml:space="preserve"> 2278 (2016),</w:t>
        </w:r>
      </w:hyperlink>
      <w:hyperlink r:id="rId83">
        <w:r w:rsidR="002978F6" w:rsidRPr="00417EFB">
          <w:rPr>
            <w:rStyle w:val="Hyperlink"/>
            <w:rFonts w:ascii="Arial" w:hAnsi="Arial" w:cs="Arial"/>
            <w:sz w:val="24"/>
            <w:szCs w:val="24"/>
          </w:rPr>
          <w:t xml:space="preserve"> 2292 (2016),</w:t>
        </w:r>
      </w:hyperlink>
      <w:hyperlink r:id="rId84">
        <w:r w:rsidR="002978F6" w:rsidRPr="00417EFB">
          <w:rPr>
            <w:rStyle w:val="Hyperlink"/>
            <w:rFonts w:ascii="Arial" w:hAnsi="Arial" w:cs="Arial"/>
            <w:sz w:val="24"/>
            <w:szCs w:val="24"/>
          </w:rPr>
          <w:t xml:space="preserve"> 2357</w:t>
        </w:r>
      </w:hyperlink>
      <w:hyperlink r:id="rId85">
        <w:r w:rsidR="002978F6" w:rsidRPr="00417EFB">
          <w:rPr>
            <w:rStyle w:val="Hyperlink"/>
            <w:rFonts w:ascii="Arial" w:hAnsi="Arial" w:cs="Arial"/>
            <w:sz w:val="24"/>
            <w:szCs w:val="24"/>
          </w:rPr>
          <w:t xml:space="preserve"> (2017)</w:t>
        </w:r>
      </w:hyperlink>
      <w:hyperlink r:id="rId86">
        <w:r w:rsidR="002978F6" w:rsidRPr="00417EFB">
          <w:rPr>
            <w:rStyle w:val="Hyperlink"/>
            <w:rFonts w:ascii="Arial" w:hAnsi="Arial" w:cs="Arial"/>
            <w:sz w:val="24"/>
            <w:szCs w:val="24"/>
          </w:rPr>
          <w:t>,</w:t>
        </w:r>
      </w:hyperlink>
      <w:hyperlink r:id="rId87">
        <w:r w:rsidR="002978F6" w:rsidRPr="00417EFB">
          <w:rPr>
            <w:rStyle w:val="Hyperlink"/>
            <w:rFonts w:ascii="Arial" w:hAnsi="Arial" w:cs="Arial"/>
            <w:sz w:val="24"/>
            <w:szCs w:val="24"/>
          </w:rPr>
          <w:t xml:space="preserve"> 2362 (2017),</w:t>
        </w:r>
      </w:hyperlink>
      <w:hyperlink r:id="rId88">
        <w:r w:rsidR="002978F6" w:rsidRPr="00417EFB">
          <w:rPr>
            <w:rStyle w:val="Hyperlink"/>
            <w:rFonts w:ascii="Arial" w:hAnsi="Arial" w:cs="Arial"/>
            <w:sz w:val="24"/>
            <w:szCs w:val="24"/>
          </w:rPr>
          <w:t xml:space="preserve"> 2420 </w:t>
        </w:r>
      </w:hyperlink>
      <w:hyperlink r:id="rId89">
        <w:r w:rsidR="002978F6" w:rsidRPr="00417EFB">
          <w:rPr>
            <w:rStyle w:val="Hyperlink"/>
            <w:rFonts w:ascii="Arial" w:hAnsi="Arial" w:cs="Arial"/>
            <w:sz w:val="24"/>
            <w:szCs w:val="24"/>
          </w:rPr>
          <w:t>(2018)</w:t>
        </w:r>
      </w:hyperlink>
      <w:hyperlink r:id="rId90">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w:t>
      </w:r>
      <w:hyperlink r:id="rId91">
        <w:r w:rsidR="002978F6" w:rsidRPr="00417EFB">
          <w:rPr>
            <w:rStyle w:val="Hyperlink"/>
            <w:rFonts w:ascii="Arial" w:hAnsi="Arial" w:cs="Arial"/>
            <w:sz w:val="24"/>
            <w:szCs w:val="24"/>
          </w:rPr>
          <w:t>2441 (2018),</w:t>
        </w:r>
      </w:hyperlink>
      <w:r w:rsidR="002978F6" w:rsidRPr="00417EFB">
        <w:rPr>
          <w:rFonts w:ascii="Arial" w:hAnsi="Arial" w:cs="Arial"/>
          <w:sz w:val="24"/>
          <w:szCs w:val="24"/>
        </w:rPr>
        <w:t xml:space="preserve"> </w:t>
      </w:r>
      <w:hyperlink r:id="rId92">
        <w:r w:rsidR="002978F6" w:rsidRPr="00417EFB">
          <w:rPr>
            <w:rStyle w:val="Hyperlink"/>
            <w:rFonts w:ascii="Arial" w:hAnsi="Arial" w:cs="Arial"/>
            <w:sz w:val="24"/>
            <w:szCs w:val="24"/>
          </w:rPr>
          <w:t>2473 (2019),</w:t>
        </w:r>
      </w:hyperlink>
      <w:r w:rsidR="002978F6" w:rsidRPr="00417EFB">
        <w:rPr>
          <w:rFonts w:ascii="Arial" w:hAnsi="Arial" w:cs="Arial"/>
          <w:sz w:val="24"/>
          <w:szCs w:val="24"/>
        </w:rPr>
        <w:t xml:space="preserve"> </w:t>
      </w:r>
      <w:hyperlink r:id="rId93">
        <w:r w:rsidR="002978F6" w:rsidRPr="00417EFB">
          <w:rPr>
            <w:rStyle w:val="Hyperlink"/>
            <w:rFonts w:ascii="Arial" w:hAnsi="Arial" w:cs="Arial"/>
            <w:sz w:val="24"/>
            <w:szCs w:val="24"/>
          </w:rPr>
          <w:t>2509 (2020)</w:t>
        </w:r>
      </w:hyperlink>
      <w:ins w:id="63" w:author="Author">
        <w:r w:rsidR="002A39CC">
          <w:rPr>
            <w:rStyle w:val="Hyperlink"/>
            <w:rFonts w:ascii="Arial" w:hAnsi="Arial" w:cs="Arial"/>
            <w:sz w:val="24"/>
            <w:szCs w:val="24"/>
          </w:rPr>
          <w:t>,</w:t>
        </w:r>
      </w:ins>
      <w:hyperlink r:id="rId94">
        <w:r w:rsidR="002978F6" w:rsidRPr="00417EFB">
          <w:rPr>
            <w:rStyle w:val="Hyperlink"/>
            <w:rFonts w:ascii="Arial" w:hAnsi="Arial" w:cs="Arial"/>
            <w:sz w:val="24"/>
            <w:szCs w:val="24"/>
          </w:rPr>
          <w:t xml:space="preserve"> </w:t>
        </w:r>
      </w:hyperlink>
      <w:del w:id="64" w:author="Author">
        <w:r w:rsidR="002978F6" w:rsidRPr="00417EFB" w:rsidDel="002A39CC">
          <w:rPr>
            <w:rFonts w:ascii="Arial" w:hAnsi="Arial" w:cs="Arial"/>
            <w:sz w:val="24"/>
            <w:szCs w:val="24"/>
          </w:rPr>
          <w:delText>and</w:delText>
        </w:r>
      </w:del>
      <w:r w:rsidR="002978F6" w:rsidRPr="00417EFB">
        <w:rPr>
          <w:rFonts w:ascii="Arial" w:hAnsi="Arial" w:cs="Arial"/>
          <w:sz w:val="24"/>
          <w:szCs w:val="24"/>
        </w:rPr>
        <w:t xml:space="preserve"> </w:t>
      </w:r>
      <w:hyperlink r:id="rId95">
        <w:r w:rsidR="002978F6" w:rsidRPr="00417EFB">
          <w:rPr>
            <w:rStyle w:val="Hyperlink"/>
            <w:rFonts w:ascii="Arial" w:hAnsi="Arial" w:cs="Arial"/>
            <w:sz w:val="24"/>
            <w:szCs w:val="24"/>
          </w:rPr>
          <w:t>2526 (2020)</w:t>
        </w:r>
      </w:hyperlink>
      <w:ins w:id="65" w:author="Author">
        <w:r w:rsidR="002A39CC">
          <w:rPr>
            <w:rFonts w:ascii="Arial" w:hAnsi="Arial" w:cs="Arial"/>
            <w:sz w:val="24"/>
            <w:szCs w:val="24"/>
          </w:rPr>
          <w:t xml:space="preserve"> and 2571 (2021)</w:t>
        </w:r>
      </w:ins>
      <w:hyperlink r:id="rId96">
        <w:r w:rsidR="002978F6" w:rsidRPr="00417EFB">
          <w:rPr>
            <w:rStyle w:val="Hyperlink"/>
            <w:rFonts w:ascii="Arial" w:hAnsi="Arial" w:cs="Arial"/>
            <w:sz w:val="24"/>
            <w:szCs w:val="24"/>
          </w:rPr>
          <w:t>,</w:t>
        </w:r>
      </w:hyperlink>
      <w:r w:rsidR="002978F6" w:rsidRPr="00417EFB">
        <w:rPr>
          <w:rFonts w:ascii="Arial" w:hAnsi="Arial" w:cs="Arial"/>
          <w:sz w:val="24"/>
          <w:szCs w:val="24"/>
        </w:rPr>
        <w:t xml:space="preserve"> in particular incidents of non-compliance, and calls on UNSMIL and the Government of Libya to support Panel investigatory work inside Libya, including by sharing information, facilitating transit and granting access to weapons storage facilities, as appropriate; </w:t>
      </w:r>
    </w:p>
    <w:p w14:paraId="185B2FEF" w14:textId="3076260B"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OP15. </w:t>
      </w:r>
      <w:r w:rsidR="002978F6" w:rsidRPr="00417EFB">
        <w:rPr>
          <w:rFonts w:ascii="Arial" w:hAnsi="Arial" w:cs="Arial"/>
          <w:sz w:val="24"/>
          <w:szCs w:val="24"/>
        </w:rPr>
        <w:t xml:space="preserve">Calls upon all parties and all States to ensure the safety of the Panel’s members, and further calls upon all parties and all States, including Libya and countries of the region, to provide unhindered and immediate access, in particular to persons, documents and sites the Panel deems relevant to the execution of its mandate; </w:t>
      </w:r>
    </w:p>
    <w:p w14:paraId="7D4AA66F" w14:textId="5510DAB9"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OP16. </w:t>
      </w:r>
      <w:r w:rsidR="002978F6" w:rsidRPr="00417EFB">
        <w:rPr>
          <w:rFonts w:ascii="Arial" w:hAnsi="Arial" w:cs="Arial"/>
          <w:sz w:val="24"/>
          <w:szCs w:val="24"/>
        </w:rPr>
        <w:t xml:space="preserve">Affirms its readiness to review the appropriateness of the measures contained in this resolution, including the strengthening, modification, suspension or lifting of the measures, and its readiness to review the mandate of UNSMIL and the Panel, as may be needed at any time in light of developments in Libya; </w:t>
      </w:r>
    </w:p>
    <w:p w14:paraId="33DFDC86" w14:textId="7AE99F8C" w:rsidR="002978F6" w:rsidRPr="00417EFB" w:rsidRDefault="004749F9" w:rsidP="00417EFB">
      <w:pPr>
        <w:ind w:left="113" w:right="113" w:firstLine="0"/>
        <w:rPr>
          <w:rFonts w:ascii="Arial" w:hAnsi="Arial" w:cs="Arial"/>
          <w:sz w:val="24"/>
          <w:szCs w:val="24"/>
        </w:rPr>
      </w:pPr>
      <w:r>
        <w:rPr>
          <w:rFonts w:ascii="Arial" w:hAnsi="Arial" w:cs="Arial"/>
          <w:sz w:val="24"/>
          <w:szCs w:val="24"/>
        </w:rPr>
        <w:t xml:space="preserve">OP17. </w:t>
      </w:r>
      <w:r w:rsidR="002978F6" w:rsidRPr="00417EFB">
        <w:rPr>
          <w:rFonts w:ascii="Arial" w:hAnsi="Arial" w:cs="Arial"/>
          <w:sz w:val="24"/>
          <w:szCs w:val="24"/>
        </w:rPr>
        <w:t xml:space="preserve">Decides to remain actively seized of the matter. </w:t>
      </w:r>
    </w:p>
    <w:p w14:paraId="2E1BBF3F"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7984A10F" w14:textId="77777777" w:rsidR="002978F6" w:rsidRPr="00417EFB" w:rsidRDefault="002978F6" w:rsidP="00417EFB">
      <w:pPr>
        <w:ind w:left="113" w:right="113" w:firstLine="0"/>
        <w:rPr>
          <w:rFonts w:ascii="Arial" w:hAnsi="Arial" w:cs="Arial"/>
          <w:sz w:val="24"/>
          <w:szCs w:val="24"/>
        </w:rPr>
      </w:pPr>
      <w:r w:rsidRPr="00417EFB">
        <w:rPr>
          <w:rFonts w:ascii="Arial" w:eastAsia="Calibri" w:hAnsi="Arial" w:cs="Arial"/>
          <w:sz w:val="24"/>
          <w:szCs w:val="24"/>
        </w:rPr>
        <w:tab/>
      </w:r>
      <w:r w:rsidRPr="00417EFB">
        <w:rPr>
          <w:rFonts w:ascii="Arial" w:hAnsi="Arial" w:cs="Arial"/>
          <w:sz w:val="24"/>
          <w:szCs w:val="24"/>
        </w:rPr>
        <w:t xml:space="preserve"> </w:t>
      </w:r>
      <w:r w:rsidRPr="00417EFB">
        <w:rPr>
          <w:rFonts w:ascii="Arial" w:hAnsi="Arial" w:cs="Arial"/>
          <w:sz w:val="24"/>
          <w:szCs w:val="24"/>
        </w:rPr>
        <w:tab/>
      </w:r>
      <w:r w:rsidRPr="00417EFB">
        <w:rPr>
          <w:rFonts w:ascii="Arial" w:eastAsia="Calibri" w:hAnsi="Arial" w:cs="Arial"/>
          <w:noProof/>
          <w:sz w:val="24"/>
          <w:szCs w:val="24"/>
        </w:rPr>
        <mc:AlternateContent>
          <mc:Choice Requires="wpg">
            <w:drawing>
              <wp:inline distT="0" distB="0" distL="0" distR="0" wp14:anchorId="3A05FD26" wp14:editId="12CD764C">
                <wp:extent cx="914400" cy="3175"/>
                <wp:effectExtent l="0" t="0" r="0" b="0"/>
                <wp:docPr id="7318" name="Group 7318"/>
                <wp:cNvGraphicFramePr/>
                <a:graphic xmlns:a="http://schemas.openxmlformats.org/drawingml/2006/main">
                  <a:graphicData uri="http://schemas.microsoft.com/office/word/2010/wordprocessingGroup">
                    <wpg:wgp>
                      <wpg:cNvGrpSpPr/>
                      <wpg:grpSpPr>
                        <a:xfrm>
                          <a:off x="0" y="0"/>
                          <a:ext cx="914400" cy="3175"/>
                          <a:chOff x="0" y="0"/>
                          <a:chExt cx="914400" cy="3175"/>
                        </a:xfrm>
                      </wpg:grpSpPr>
                      <wps:wsp>
                        <wps:cNvPr id="1080" name="Shape 1080"/>
                        <wps:cNvSpPr/>
                        <wps:spPr>
                          <a:xfrm>
                            <a:off x="0" y="0"/>
                            <a:ext cx="914400" cy="0"/>
                          </a:xfrm>
                          <a:custGeom>
                            <a:avLst/>
                            <a:gdLst/>
                            <a:ahLst/>
                            <a:cxnLst/>
                            <a:rect l="0" t="0" r="0" b="0"/>
                            <a:pathLst>
                              <a:path w="914400">
                                <a:moveTo>
                                  <a:pt x="0" y="0"/>
                                </a:moveTo>
                                <a:lnTo>
                                  <a:pt x="914400" y="0"/>
                                </a:lnTo>
                              </a:path>
                            </a:pathLst>
                          </a:custGeom>
                          <a:ln w="3175" cap="flat">
                            <a:miter lim="127000"/>
                          </a:ln>
                        </wps:spPr>
                        <wps:style>
                          <a:lnRef idx="1">
                            <a:srgbClr val="0000FF"/>
                          </a:lnRef>
                          <a:fillRef idx="0">
                            <a:srgbClr val="000000">
                              <a:alpha val="0"/>
                            </a:srgbClr>
                          </a:fillRef>
                          <a:effectRef idx="0">
                            <a:scrgbClr r="0" g="0" b="0"/>
                          </a:effectRef>
                          <a:fontRef idx="none"/>
                        </wps:style>
                        <wps:bodyPr/>
                      </wps:wsp>
                    </wpg:wgp>
                  </a:graphicData>
                </a:graphic>
              </wp:inline>
            </w:drawing>
          </mc:Choice>
          <mc:Fallback>
            <w:pict>
              <v:group w14:anchorId="5F9AA0D8" id="Group 7318" o:spid="_x0000_s1026" style="width:1in;height:.25pt;mso-position-horizontal-relative:char;mso-position-vertical-relative:line" coordsize="914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">
                <v:shape id="Shape 1080" o:spid="_x0000_s1027" style="position:absolute;width:9144;height:0;visibility:visible;mso-wrap-style:square;v-text-anchor:top" coordsize="914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" path="m,l914400,e" filled="f" strokecolor="blue" strokeweight=".25pt">
                  <v:stroke miterlimit="83231f" joinstyle="miter"/>
                  <v:path arrowok="t" textboxrect="0,0,914400,0"/>
                </v:shape>
                <w10:anchorlock/>
              </v:group>
            </w:pict>
          </mc:Fallback>
        </mc:AlternateContent>
      </w:r>
    </w:p>
    <w:p w14:paraId="7023C018" w14:textId="77777777" w:rsidR="002978F6" w:rsidRPr="00417EFB" w:rsidRDefault="002978F6" w:rsidP="00417EFB">
      <w:pPr>
        <w:ind w:left="113" w:right="113" w:firstLine="0"/>
        <w:rPr>
          <w:rFonts w:ascii="Arial" w:hAnsi="Arial" w:cs="Arial"/>
          <w:sz w:val="24"/>
          <w:szCs w:val="24"/>
        </w:rPr>
      </w:pPr>
      <w:r w:rsidRPr="00417EFB">
        <w:rPr>
          <w:rFonts w:ascii="Arial" w:hAnsi="Arial" w:cs="Arial"/>
          <w:sz w:val="24"/>
          <w:szCs w:val="24"/>
        </w:rPr>
        <w:t xml:space="preserve"> </w:t>
      </w:r>
    </w:p>
    <w:p w14:paraId="268D5E78" w14:textId="77777777" w:rsidR="00BC261E" w:rsidRPr="00417EFB" w:rsidRDefault="00BC261E" w:rsidP="00417EFB">
      <w:pPr>
        <w:ind w:left="113" w:right="113" w:firstLine="0"/>
        <w:rPr>
          <w:rFonts w:ascii="Arial" w:hAnsi="Arial" w:cs="Arial"/>
          <w:sz w:val="24"/>
          <w:szCs w:val="24"/>
        </w:rPr>
      </w:pPr>
    </w:p>
    <w:sectPr w:rsidR="00BC261E" w:rsidRPr="00417EFB" w:rsidSect="00417EFB">
      <w:headerReference w:type="even" r:id="rId97"/>
      <w:headerReference w:type="default" r:id="rId98"/>
      <w:headerReference w:type="first" r:id="rId99"/>
      <w:pgSz w:w="12240" w:h="15840"/>
      <w:pgMar w:top="1440" w:right="1440" w:bottom="1440" w:left="1440" w:header="1440" w:footer="720"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uthor" w:initials="A">
    <w:p w14:paraId="05F2872F" w14:textId="77777777" w:rsidR="00E23F16" w:rsidRDefault="00E23F16" w:rsidP="00E23F16">
      <w:pPr>
        <w:pStyle w:val="CommentText"/>
        <w:ind w:left="0" w:firstLine="0"/>
      </w:pPr>
      <w:r>
        <w:rPr>
          <w:rStyle w:val="CommentReference"/>
        </w:rPr>
        <w:annotationRef/>
      </w:r>
      <w:r>
        <w:t>As proposed by Mexico</w:t>
      </w:r>
    </w:p>
  </w:comment>
  <w:comment w:id="9" w:author="Author" w:initials="A">
    <w:p w14:paraId="0E609874" w14:textId="02DEF954" w:rsidR="00DC6AD7" w:rsidRDefault="00DC6AD7" w:rsidP="00DC6AD7">
      <w:pPr>
        <w:pStyle w:val="CommentText"/>
        <w:ind w:left="0" w:firstLine="0"/>
      </w:pPr>
      <w:r>
        <w:rPr>
          <w:rStyle w:val="CommentReference"/>
        </w:rPr>
        <w:annotationRef/>
      </w:r>
      <w:r>
        <w:t xml:space="preserve">Taken from UNSCR 2629 (2022) </w:t>
      </w:r>
    </w:p>
  </w:comment>
  <w:comment w:id="17" w:author="Author" w:initials="A">
    <w:p w14:paraId="0D60011F" w14:textId="629C3EE3" w:rsidR="00D27A46" w:rsidRDefault="00D27A46" w:rsidP="00260466">
      <w:pPr>
        <w:pStyle w:val="CommentText"/>
        <w:ind w:left="0" w:firstLine="0"/>
      </w:pPr>
      <w:r>
        <w:rPr>
          <w:rStyle w:val="CommentReference"/>
        </w:rPr>
        <w:annotationRef/>
      </w:r>
      <w:r>
        <w:t>Based on agreed language from previous resolutions including 2582 (2021)</w:t>
      </w:r>
    </w:p>
  </w:comment>
  <w:comment w:id="29" w:author="Author" w:initials="A">
    <w:p w14:paraId="691D29AB" w14:textId="1599E176" w:rsidR="00FF7ADE" w:rsidRDefault="00FF7ADE" w:rsidP="00FF7ADE">
      <w:pPr>
        <w:pStyle w:val="CommentText"/>
        <w:ind w:left="0" w:firstLine="0"/>
      </w:pPr>
      <w:r>
        <w:rPr>
          <w:rStyle w:val="CommentReference"/>
        </w:rPr>
        <w:annotationRef/>
      </w:r>
      <w:r>
        <w:t>As proposed by India and supported by Brazil</w:t>
      </w:r>
      <w:r w:rsidR="0094412E">
        <w:t>, Mexico and the UAE</w:t>
      </w:r>
    </w:p>
  </w:comment>
  <w:comment w:id="39" w:author="Author" w:initials="A">
    <w:p w14:paraId="29B929A2" w14:textId="49CB114A" w:rsidR="00B21D47" w:rsidRDefault="00B21D47" w:rsidP="00B21D47">
      <w:pPr>
        <w:pStyle w:val="CommentText"/>
        <w:ind w:left="0" w:firstLine="0"/>
      </w:pPr>
      <w:r>
        <w:rPr>
          <w:rStyle w:val="CommentReference"/>
        </w:rPr>
        <w:annotationRef/>
      </w:r>
      <w:r>
        <w:t>Deletion following silence break from Russia</w:t>
      </w:r>
    </w:p>
  </w:comment>
  <w:comment w:id="44" w:author="Author" w:initials="A">
    <w:p w14:paraId="73425D7C" w14:textId="4D397956" w:rsidR="00FF7ADE" w:rsidRDefault="00FF7ADE" w:rsidP="00FF7ADE">
      <w:pPr>
        <w:pStyle w:val="CommentText"/>
        <w:ind w:left="0" w:firstLine="0"/>
      </w:pPr>
      <w:r>
        <w:rPr>
          <w:rStyle w:val="CommentReference"/>
        </w:rPr>
        <w:annotationRef/>
      </w:r>
      <w:r w:rsidR="00716F1F">
        <w:t>Deletion as proposed by the US</w:t>
      </w:r>
    </w:p>
  </w:comment>
  <w:comment w:id="58" w:author="Author" w:initials="A">
    <w:p w14:paraId="24806CCE" w14:textId="21F5F19A" w:rsidR="00FF7ADE" w:rsidRDefault="00FF7ADE" w:rsidP="00FF7ADE">
      <w:pPr>
        <w:pStyle w:val="CommentText"/>
        <w:ind w:left="0" w:firstLine="0"/>
      </w:pPr>
      <w:r>
        <w:rPr>
          <w:rStyle w:val="CommentReference"/>
        </w:rPr>
        <w:annotationRef/>
      </w:r>
      <w:r>
        <w:t>Deleted as requested by the UAE and China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5F2872F" w15:done="0"/>
  <w15:commentEx w15:paraId="0E609874" w15:done="0"/>
  <w15:commentEx w15:paraId="0D60011F" w15:done="0"/>
  <w15:commentEx w15:paraId="691D29AB" w15:done="0"/>
  <w15:commentEx w15:paraId="29B929A2" w15:done="0"/>
  <w15:commentEx w15:paraId="73425D7C" w15:done="0"/>
  <w15:commentEx w15:paraId="24806CCE"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94CE2" w14:textId="77777777" w:rsidR="00B740E6" w:rsidRDefault="00C32770">
      <w:pPr>
        <w:spacing w:after="0" w:line="240" w:lineRule="auto"/>
      </w:pPr>
      <w:r>
        <w:separator/>
      </w:r>
    </w:p>
  </w:endnote>
  <w:endnote w:type="continuationSeparator" w:id="0">
    <w:p w14:paraId="719A9563" w14:textId="77777777" w:rsidR="00B740E6" w:rsidRDefault="00C327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94C5B0" w14:textId="77777777" w:rsidR="00B740E6" w:rsidRDefault="00C32770">
      <w:pPr>
        <w:spacing w:after="0" w:line="240" w:lineRule="auto"/>
      </w:pPr>
      <w:r>
        <w:separator/>
      </w:r>
    </w:p>
  </w:footnote>
  <w:footnote w:type="continuationSeparator" w:id="0">
    <w:p w14:paraId="0ABC0D4F" w14:textId="77777777" w:rsidR="00B740E6" w:rsidRDefault="00C327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FECC4" w14:textId="77777777" w:rsidR="00330898" w:rsidRDefault="005B736D">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F4F5B" w14:textId="77777777" w:rsidR="00330898" w:rsidRDefault="005B736D">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05E97" w14:textId="77777777" w:rsidR="00330898" w:rsidRDefault="005B736D">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45A20" w14:textId="77777777" w:rsidR="00330898" w:rsidRDefault="00BC1BFF">
    <w:pPr>
      <w:spacing w:after="0" w:line="259" w:lineRule="auto"/>
      <w:ind w:left="-1097" w:right="41"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3DBB7DEA" wp14:editId="5CDA5F4F">
              <wp:simplePos x="0" y="0"/>
              <wp:positionH relativeFrom="page">
                <wp:posOffset>749808</wp:posOffset>
              </wp:positionH>
              <wp:positionV relativeFrom="page">
                <wp:posOffset>914400</wp:posOffset>
              </wp:positionV>
              <wp:extent cx="6275070" cy="3048"/>
              <wp:effectExtent l="0" t="0" r="0" b="0"/>
              <wp:wrapSquare wrapText="bothSides"/>
              <wp:docPr id="8739" name="Group 8739"/>
              <wp:cNvGraphicFramePr/>
              <a:graphic xmlns:a="http://schemas.openxmlformats.org/drawingml/2006/main">
                <a:graphicData uri="http://schemas.microsoft.com/office/word/2010/wordprocessingGroup">
                  <wpg:wgp>
                    <wpg:cNvGrpSpPr/>
                    <wpg:grpSpPr>
                      <a:xfrm>
                        <a:off x="0" y="0"/>
                        <a:ext cx="6275070" cy="3048"/>
                        <a:chOff x="0" y="0"/>
                        <a:chExt cx="6275070" cy="3048"/>
                      </a:xfrm>
                    </wpg:grpSpPr>
                    <wps:wsp>
                      <wps:cNvPr id="8950" name="Shape 8950"/>
                      <wps:cNvSpPr/>
                      <wps:spPr>
                        <a:xfrm>
                          <a:off x="0" y="0"/>
                          <a:ext cx="3081782" cy="9144"/>
                        </a:xfrm>
                        <a:custGeom>
                          <a:avLst/>
                          <a:gdLst/>
                          <a:ahLst/>
                          <a:cxnLst/>
                          <a:rect l="0" t="0" r="0" b="0"/>
                          <a:pathLst>
                            <a:path w="3081782" h="9144">
                              <a:moveTo>
                                <a:pt x="0" y="0"/>
                              </a:moveTo>
                              <a:lnTo>
                                <a:pt x="3081782" y="0"/>
                              </a:lnTo>
                              <a:lnTo>
                                <a:pt x="30817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1" name="Shape 8951"/>
                      <wps:cNvSpPr/>
                      <wps:spPr>
                        <a:xfrm>
                          <a:off x="30726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52" name="Shape 8952"/>
                      <wps:cNvSpPr/>
                      <wps:spPr>
                        <a:xfrm>
                          <a:off x="3075686" y="0"/>
                          <a:ext cx="3199384" cy="9144"/>
                        </a:xfrm>
                        <a:custGeom>
                          <a:avLst/>
                          <a:gdLst/>
                          <a:ahLst/>
                          <a:cxnLst/>
                          <a:rect l="0" t="0" r="0" b="0"/>
                          <a:pathLst>
                            <a:path w="3199384" h="9144">
                              <a:moveTo>
                                <a:pt x="0" y="0"/>
                              </a:moveTo>
                              <a:lnTo>
                                <a:pt x="3199384" y="0"/>
                              </a:lnTo>
                              <a:lnTo>
                                <a:pt x="3199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4C8A457" id="Group 8739" o:spid="_x0000_s1026" style="position:absolute;margin-left:59.05pt;margin-top:1in;width:494.1pt;height:.25pt;z-index:251659264;mso-position-horizontal-relative:page;mso-position-vertical-relative:page" coordsize="627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">
              <v:shape id="Shape 8950" o:spid="_x0000_s1027" style="position:absolute;width:30817;height:91;visibility:visible;mso-wrap-style:square;v-text-anchor:top" coordsize="30817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" path="m,l3081782,r,9144l,9144,,e" fillcolor="black" stroked="f" strokeweight="0">
                <v:stroke miterlimit="83231f" joinstyle="miter"/>
                <v:path arrowok="t" textboxrect="0,0,3081782,9144"/>
              </v:shape>
              <v:shape id="Shape 8951" o:spid="_x0000_s1028" style="position:absolute;left:3072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" path="m,l9144,r,9144l,9144,,e" fillcolor="black" stroked="f" strokeweight="0">
                <v:stroke miterlimit="83231f" joinstyle="miter"/>
                <v:path arrowok="t" textboxrect="0,0,9144,9144"/>
              </v:shape>
              <v:shape id="Shape 8952" o:spid="_x0000_s1029" style="position:absolute;left:30756;width:31994;height:91;visibility:visible;mso-wrap-style:square;v-text-anchor:top" coordsize="3199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" path="m,l3199384,r,9144l,9144,,e" fillcolor="black" stroked="f" strokeweight="0">
                <v:stroke miterlimit="83231f" joinstyle="miter"/>
                <v:path arrowok="t" textboxrect="0,0,3199384,9144"/>
              </v:shape>
              <w10:wrap type="square" anchorx="page" anchory="page"/>
            </v:group>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A4408" w14:textId="77777777" w:rsidR="00330898" w:rsidRDefault="00BC1BFF">
    <w:pPr>
      <w:spacing w:after="0" w:line="259" w:lineRule="auto"/>
      <w:ind w:left="-1097" w:right="41"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08749B8" wp14:editId="2123E087">
              <wp:simplePos x="0" y="0"/>
              <wp:positionH relativeFrom="page">
                <wp:posOffset>749808</wp:posOffset>
              </wp:positionH>
              <wp:positionV relativeFrom="page">
                <wp:posOffset>914400</wp:posOffset>
              </wp:positionV>
              <wp:extent cx="6275070" cy="3048"/>
              <wp:effectExtent l="0" t="0" r="0" b="0"/>
              <wp:wrapSquare wrapText="bothSides"/>
              <wp:docPr id="8731" name="Group 8731"/>
              <wp:cNvGraphicFramePr/>
              <a:graphic xmlns:a="http://schemas.openxmlformats.org/drawingml/2006/main">
                <a:graphicData uri="http://schemas.microsoft.com/office/word/2010/wordprocessingGroup">
                  <wpg:wgp>
                    <wpg:cNvGrpSpPr/>
                    <wpg:grpSpPr>
                      <a:xfrm>
                        <a:off x="0" y="0"/>
                        <a:ext cx="6275070" cy="3048"/>
                        <a:chOff x="0" y="0"/>
                        <a:chExt cx="6275070" cy="3048"/>
                      </a:xfrm>
                    </wpg:grpSpPr>
                    <wps:wsp>
                      <wps:cNvPr id="8944" name="Shape 8944"/>
                      <wps:cNvSpPr/>
                      <wps:spPr>
                        <a:xfrm>
                          <a:off x="0" y="0"/>
                          <a:ext cx="3081782" cy="9144"/>
                        </a:xfrm>
                        <a:custGeom>
                          <a:avLst/>
                          <a:gdLst/>
                          <a:ahLst/>
                          <a:cxnLst/>
                          <a:rect l="0" t="0" r="0" b="0"/>
                          <a:pathLst>
                            <a:path w="3081782" h="9144">
                              <a:moveTo>
                                <a:pt x="0" y="0"/>
                              </a:moveTo>
                              <a:lnTo>
                                <a:pt x="3081782" y="0"/>
                              </a:lnTo>
                              <a:lnTo>
                                <a:pt x="30817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5" name="Shape 8945"/>
                      <wps:cNvSpPr/>
                      <wps:spPr>
                        <a:xfrm>
                          <a:off x="30726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6" name="Shape 8946"/>
                      <wps:cNvSpPr/>
                      <wps:spPr>
                        <a:xfrm>
                          <a:off x="3075686" y="0"/>
                          <a:ext cx="3199384" cy="9144"/>
                        </a:xfrm>
                        <a:custGeom>
                          <a:avLst/>
                          <a:gdLst/>
                          <a:ahLst/>
                          <a:cxnLst/>
                          <a:rect l="0" t="0" r="0" b="0"/>
                          <a:pathLst>
                            <a:path w="3199384" h="9144">
                              <a:moveTo>
                                <a:pt x="0" y="0"/>
                              </a:moveTo>
                              <a:lnTo>
                                <a:pt x="3199384" y="0"/>
                              </a:lnTo>
                              <a:lnTo>
                                <a:pt x="3199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69B4C62" id="Group 8731" o:spid="_x0000_s1026" style="position:absolute;margin-left:59.05pt;margin-top:1in;width:494.1pt;height:.25pt;z-index:251660288;mso-position-horizontal-relative:page;mso-position-vertical-relative:page" coordsize="627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">
              <v:shape id="Shape 8944" o:spid="_x0000_s1027" style="position:absolute;width:30817;height:91;visibility:visible;mso-wrap-style:square;v-text-anchor:top" coordsize="30817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" path="m,l3081782,r,9144l,9144,,e" fillcolor="black" stroked="f" strokeweight="0">
                <v:stroke miterlimit="83231f" joinstyle="miter"/>
                <v:path arrowok="t" textboxrect="0,0,3081782,9144"/>
              </v:shape>
              <v:shape id="Shape 8945" o:spid="_x0000_s1028" style="position:absolute;left:3072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" path="m,l9144,r,9144l,9144,,e" fillcolor="black" stroked="f" strokeweight="0">
                <v:stroke miterlimit="83231f" joinstyle="miter"/>
                <v:path arrowok="t" textboxrect="0,0,9144,9144"/>
              </v:shape>
              <v:shape id="Shape 8946" o:spid="_x0000_s1029" style="position:absolute;left:30756;width:31994;height:91;visibility:visible;mso-wrap-style:square;v-text-anchor:top" coordsize="3199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" path="m,l3199384,r,9144l,9144,,e" fillcolor="black" stroked="f" strokeweight="0">
                <v:stroke miterlimit="83231f" joinstyle="miter"/>
                <v:path arrowok="t" textboxrect="0,0,3199384,9144"/>
              </v:shape>
              <w10:wrap type="square" anchorx="page" anchory="page"/>
            </v:group>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27A3" w14:textId="77777777" w:rsidR="00330898" w:rsidRDefault="00BC1BFF">
    <w:pPr>
      <w:spacing w:after="0" w:line="259" w:lineRule="auto"/>
      <w:ind w:left="-1097" w:right="41"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786955DC" wp14:editId="7C0FC950">
              <wp:simplePos x="0" y="0"/>
              <wp:positionH relativeFrom="page">
                <wp:posOffset>749808</wp:posOffset>
              </wp:positionH>
              <wp:positionV relativeFrom="page">
                <wp:posOffset>914400</wp:posOffset>
              </wp:positionV>
              <wp:extent cx="6275070" cy="3048"/>
              <wp:effectExtent l="0" t="0" r="0" b="0"/>
              <wp:wrapSquare wrapText="bothSides"/>
              <wp:docPr id="8723" name="Group 8723"/>
              <wp:cNvGraphicFramePr/>
              <a:graphic xmlns:a="http://schemas.openxmlformats.org/drawingml/2006/main">
                <a:graphicData uri="http://schemas.microsoft.com/office/word/2010/wordprocessingGroup">
                  <wpg:wgp>
                    <wpg:cNvGrpSpPr/>
                    <wpg:grpSpPr>
                      <a:xfrm>
                        <a:off x="0" y="0"/>
                        <a:ext cx="6275070" cy="3048"/>
                        <a:chOff x="0" y="0"/>
                        <a:chExt cx="6275070" cy="3048"/>
                      </a:xfrm>
                    </wpg:grpSpPr>
                    <wps:wsp>
                      <wps:cNvPr id="8938" name="Shape 8938"/>
                      <wps:cNvSpPr/>
                      <wps:spPr>
                        <a:xfrm>
                          <a:off x="0" y="0"/>
                          <a:ext cx="3081782" cy="9144"/>
                        </a:xfrm>
                        <a:custGeom>
                          <a:avLst/>
                          <a:gdLst/>
                          <a:ahLst/>
                          <a:cxnLst/>
                          <a:rect l="0" t="0" r="0" b="0"/>
                          <a:pathLst>
                            <a:path w="3081782" h="9144">
                              <a:moveTo>
                                <a:pt x="0" y="0"/>
                              </a:moveTo>
                              <a:lnTo>
                                <a:pt x="3081782" y="0"/>
                              </a:lnTo>
                              <a:lnTo>
                                <a:pt x="3081782"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39" name="Shape 8939"/>
                      <wps:cNvSpPr/>
                      <wps:spPr>
                        <a:xfrm>
                          <a:off x="3072638"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940" name="Shape 8940"/>
                      <wps:cNvSpPr/>
                      <wps:spPr>
                        <a:xfrm>
                          <a:off x="3075686" y="0"/>
                          <a:ext cx="3199384" cy="9144"/>
                        </a:xfrm>
                        <a:custGeom>
                          <a:avLst/>
                          <a:gdLst/>
                          <a:ahLst/>
                          <a:cxnLst/>
                          <a:rect l="0" t="0" r="0" b="0"/>
                          <a:pathLst>
                            <a:path w="3199384" h="9144">
                              <a:moveTo>
                                <a:pt x="0" y="0"/>
                              </a:moveTo>
                              <a:lnTo>
                                <a:pt x="3199384" y="0"/>
                              </a:lnTo>
                              <a:lnTo>
                                <a:pt x="31993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0ABFC79" id="Group 8723" o:spid="_x0000_s1026" style="position:absolute;margin-left:59.05pt;margin-top:1in;width:494.1pt;height:.25pt;z-index:251661312;mso-position-horizontal-relative:page;mso-position-vertical-relative:page" coordsize="6275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">
              <v:shape id="Shape 8938" o:spid="_x0000_s1027" style="position:absolute;width:30817;height:91;visibility:visible;mso-wrap-style:square;v-text-anchor:top" coordsize="308178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" path="m,l3081782,r,9144l,9144,,e" fillcolor="black" stroked="f" strokeweight="0">
                <v:stroke miterlimit="83231f" joinstyle="miter"/>
                <v:path arrowok="t" textboxrect="0,0,3081782,9144"/>
              </v:shape>
              <v:shape id="Shape 8939" o:spid="_x0000_s1028" style="position:absolute;left:30726;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" path="m,l9144,r,9144l,9144,,e" fillcolor="black" stroked="f" strokeweight="0">
                <v:stroke miterlimit="83231f" joinstyle="miter"/>
                <v:path arrowok="t" textboxrect="0,0,9144,9144"/>
              </v:shape>
              <v:shape id="Shape 8940" o:spid="_x0000_s1029" style="position:absolute;left:30756;width:31994;height:91;visibility:visible;mso-wrap-style:square;v-text-anchor:top" coordsize="31993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" path="m,l3199384,r,9144l,9144,,e" fillcolor="black" stroked="f" strokeweight="0">
                <v:stroke miterlimit="83231f" joinstyle="miter"/>
                <v:path arrowok="t" textboxrect="0,0,3199384,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41F37"/>
    <w:multiLevelType w:val="hybridMultilevel"/>
    <w:tmpl w:val="7318BD14"/>
    <w:lvl w:ilvl="0" w:tplc="245C3CB6">
      <w:start w:val="5"/>
      <w:numFmt w:val="decimal"/>
      <w:lvlText w:val="%1."/>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AF4CE96">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618C49C">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4848D52">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8C6DA9E">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D3C93A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AB45A7C">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E5E8DA4">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8F63C96">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4B813AF"/>
    <w:multiLevelType w:val="hybridMultilevel"/>
    <w:tmpl w:val="C604F91C"/>
    <w:lvl w:ilvl="0" w:tplc="4E7E89F8">
      <w:start w:val="1"/>
      <w:numFmt w:val="decimal"/>
      <w:lvlText w:val="%1."/>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3AE44AC">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70CAB2E">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1803FAA">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415E6">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91AC43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3EA6588">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D88D272">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A7677F2">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318A2DB5"/>
    <w:multiLevelType w:val="hybridMultilevel"/>
    <w:tmpl w:val="66F66DB6"/>
    <w:lvl w:ilvl="0" w:tplc="6F7C7212">
      <w:start w:val="12"/>
      <w:numFmt w:val="decimal"/>
      <w:lvlText w:val="%1."/>
      <w:lvlJc w:val="left"/>
      <w:pPr>
        <w:ind w:left="18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8581BCA">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7CDFA2">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6762FCA">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3E9B5A">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08019B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EF0B378">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5427F56">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494A0DC">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AB47678"/>
    <w:multiLevelType w:val="hybridMultilevel"/>
    <w:tmpl w:val="7A34B226"/>
    <w:lvl w:ilvl="0" w:tplc="0D782130">
      <w:start w:val="8"/>
      <w:numFmt w:val="decimal"/>
      <w:lvlText w:val="%1."/>
      <w:lvlJc w:val="left"/>
      <w:pPr>
        <w:ind w:left="1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196F746">
      <w:start w:val="1"/>
      <w:numFmt w:val="lowerLetter"/>
      <w:lvlText w:val="%2"/>
      <w:lvlJc w:val="left"/>
      <w:pPr>
        <w:ind w:left="29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6EEB33E">
      <w:start w:val="1"/>
      <w:numFmt w:val="lowerRoman"/>
      <w:lvlText w:val="%3"/>
      <w:lvlJc w:val="left"/>
      <w:pPr>
        <w:ind w:left="36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7BA5EB0">
      <w:start w:val="1"/>
      <w:numFmt w:val="decimal"/>
      <w:lvlText w:val="%4"/>
      <w:lvlJc w:val="left"/>
      <w:pPr>
        <w:ind w:left="43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14CD456">
      <w:start w:val="1"/>
      <w:numFmt w:val="lowerLetter"/>
      <w:lvlText w:val="%5"/>
      <w:lvlJc w:val="left"/>
      <w:pPr>
        <w:ind w:left="50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B8C509C">
      <w:start w:val="1"/>
      <w:numFmt w:val="lowerRoman"/>
      <w:lvlText w:val="%6"/>
      <w:lvlJc w:val="left"/>
      <w:pPr>
        <w:ind w:left="58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27A76D8">
      <w:start w:val="1"/>
      <w:numFmt w:val="decimal"/>
      <w:lvlText w:val="%7"/>
      <w:lvlJc w:val="left"/>
      <w:pPr>
        <w:ind w:left="65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70E6100">
      <w:start w:val="1"/>
      <w:numFmt w:val="lowerLetter"/>
      <w:lvlText w:val="%8"/>
      <w:lvlJc w:val="left"/>
      <w:pPr>
        <w:ind w:left="72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EAA2DF4">
      <w:start w:val="1"/>
      <w:numFmt w:val="lowerRoman"/>
      <w:lvlText w:val="%9"/>
      <w:lvlJc w:val="left"/>
      <w:pPr>
        <w:ind w:left="79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F6"/>
    <w:rsid w:val="000149A7"/>
    <w:rsid w:val="00054605"/>
    <w:rsid w:val="000C2735"/>
    <w:rsid w:val="000C3F90"/>
    <w:rsid w:val="000F7FCA"/>
    <w:rsid w:val="001427D0"/>
    <w:rsid w:val="001557BD"/>
    <w:rsid w:val="001C336B"/>
    <w:rsid w:val="001C7BBD"/>
    <w:rsid w:val="001D77CB"/>
    <w:rsid w:val="00260466"/>
    <w:rsid w:val="002778A8"/>
    <w:rsid w:val="002956E6"/>
    <w:rsid w:val="002978F6"/>
    <w:rsid w:val="002A39CC"/>
    <w:rsid w:val="002E2A57"/>
    <w:rsid w:val="00417EFB"/>
    <w:rsid w:val="004749F9"/>
    <w:rsid w:val="00527EA0"/>
    <w:rsid w:val="005442F2"/>
    <w:rsid w:val="00564EBD"/>
    <w:rsid w:val="005B736D"/>
    <w:rsid w:val="005D3D98"/>
    <w:rsid w:val="00636D59"/>
    <w:rsid w:val="00716F1F"/>
    <w:rsid w:val="007225A7"/>
    <w:rsid w:val="00750EA5"/>
    <w:rsid w:val="0079293D"/>
    <w:rsid w:val="007C66DD"/>
    <w:rsid w:val="00876767"/>
    <w:rsid w:val="00886CF0"/>
    <w:rsid w:val="008E4F87"/>
    <w:rsid w:val="0094412E"/>
    <w:rsid w:val="00972CC7"/>
    <w:rsid w:val="00A06367"/>
    <w:rsid w:val="00AB7887"/>
    <w:rsid w:val="00B21D47"/>
    <w:rsid w:val="00B51357"/>
    <w:rsid w:val="00B740E6"/>
    <w:rsid w:val="00BC1BFF"/>
    <w:rsid w:val="00BC261E"/>
    <w:rsid w:val="00C272BC"/>
    <w:rsid w:val="00C32770"/>
    <w:rsid w:val="00D14236"/>
    <w:rsid w:val="00D27A46"/>
    <w:rsid w:val="00DB5AB1"/>
    <w:rsid w:val="00DC6AD7"/>
    <w:rsid w:val="00DD6182"/>
    <w:rsid w:val="00DE17D5"/>
    <w:rsid w:val="00DE18B5"/>
    <w:rsid w:val="00DF1E5D"/>
    <w:rsid w:val="00E1453F"/>
    <w:rsid w:val="00E23F16"/>
    <w:rsid w:val="00E579B4"/>
    <w:rsid w:val="00E65872"/>
    <w:rsid w:val="00FF07C8"/>
    <w:rsid w:val="00FF7A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C7D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8F6"/>
    <w:pPr>
      <w:spacing w:after="148" w:line="258" w:lineRule="auto"/>
      <w:ind w:left="1278" w:right="1027" w:hanging="10"/>
      <w:jc w:val="both"/>
    </w:pPr>
    <w:rPr>
      <w:rFonts w:ascii="Times New Roman" w:eastAsia="Times New Roman" w:hAnsi="Times New Roman" w:cs="Times New Roman"/>
      <w:color w:val="000000"/>
      <w:sz w:val="20"/>
      <w:lang w:eastAsia="en-GB"/>
    </w:rPr>
  </w:style>
  <w:style w:type="paragraph" w:styleId="Heading2">
    <w:name w:val="heading 2"/>
    <w:next w:val="Normal"/>
    <w:link w:val="Heading2Char"/>
    <w:uiPriority w:val="9"/>
    <w:unhideWhenUsed/>
    <w:qFormat/>
    <w:rsid w:val="002978F6"/>
    <w:pPr>
      <w:keepNext/>
      <w:keepLines/>
      <w:spacing w:after="0"/>
      <w:ind w:left="108" w:right="907" w:hanging="10"/>
      <w:outlineLvl w:val="1"/>
    </w:pPr>
    <w:rPr>
      <w:rFonts w:ascii="Times New Roman" w:eastAsia="Times New Roman" w:hAnsi="Times New Roman" w:cs="Times New Roman"/>
      <w:b/>
      <w:color w:val="000000"/>
      <w:sz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78F6"/>
    <w:rPr>
      <w:rFonts w:ascii="Times New Roman" w:eastAsia="Times New Roman" w:hAnsi="Times New Roman" w:cs="Times New Roman"/>
      <w:b/>
      <w:color w:val="000000"/>
      <w:sz w:val="20"/>
      <w:lang w:eastAsia="en-GB"/>
    </w:rPr>
  </w:style>
  <w:style w:type="character" w:styleId="Hyperlink">
    <w:name w:val="Hyperlink"/>
    <w:basedOn w:val="DefaultParagraphFont"/>
    <w:uiPriority w:val="99"/>
    <w:unhideWhenUsed/>
    <w:rsid w:val="00417EFB"/>
    <w:rPr>
      <w:color w:val="0563C1" w:themeColor="hyperlink"/>
      <w:u w:val="single"/>
    </w:rPr>
  </w:style>
  <w:style w:type="character" w:styleId="CommentReference">
    <w:name w:val="annotation reference"/>
    <w:basedOn w:val="DefaultParagraphFont"/>
    <w:uiPriority w:val="99"/>
    <w:semiHidden/>
    <w:unhideWhenUsed/>
    <w:rsid w:val="00DC6AD7"/>
    <w:rPr>
      <w:sz w:val="16"/>
      <w:szCs w:val="16"/>
    </w:rPr>
  </w:style>
  <w:style w:type="paragraph" w:styleId="CommentText">
    <w:name w:val="annotation text"/>
    <w:basedOn w:val="Normal"/>
    <w:link w:val="CommentTextChar"/>
    <w:uiPriority w:val="99"/>
    <w:semiHidden/>
    <w:unhideWhenUsed/>
    <w:rsid w:val="00DC6AD7"/>
    <w:pPr>
      <w:spacing w:line="240" w:lineRule="auto"/>
    </w:pPr>
    <w:rPr>
      <w:szCs w:val="20"/>
    </w:rPr>
  </w:style>
  <w:style w:type="character" w:customStyle="1" w:styleId="CommentTextChar">
    <w:name w:val="Comment Text Char"/>
    <w:basedOn w:val="DefaultParagraphFont"/>
    <w:link w:val="CommentText"/>
    <w:uiPriority w:val="99"/>
    <w:semiHidden/>
    <w:rsid w:val="00DC6AD7"/>
    <w:rPr>
      <w:rFonts w:ascii="Times New Roman" w:eastAsia="Times New Roman" w:hAnsi="Times New Roman" w:cs="Times New Roman"/>
      <w:color w:val="000000"/>
      <w:sz w:val="20"/>
      <w:szCs w:val="20"/>
      <w:lang w:eastAsia="en-GB"/>
    </w:rPr>
  </w:style>
  <w:style w:type="paragraph" w:styleId="CommentSubject">
    <w:name w:val="annotation subject"/>
    <w:basedOn w:val="CommentText"/>
    <w:next w:val="CommentText"/>
    <w:link w:val="CommentSubjectChar"/>
    <w:uiPriority w:val="99"/>
    <w:semiHidden/>
    <w:unhideWhenUsed/>
    <w:rsid w:val="00DC6AD7"/>
    <w:rPr>
      <w:b/>
      <w:bCs/>
    </w:rPr>
  </w:style>
  <w:style w:type="character" w:customStyle="1" w:styleId="CommentSubjectChar">
    <w:name w:val="Comment Subject Char"/>
    <w:basedOn w:val="CommentTextChar"/>
    <w:link w:val="CommentSubject"/>
    <w:uiPriority w:val="99"/>
    <w:semiHidden/>
    <w:rsid w:val="00DC6AD7"/>
    <w:rPr>
      <w:rFonts w:ascii="Times New Roman" w:eastAsia="Times New Roman" w:hAnsi="Times New Roman" w:cs="Times New Roman"/>
      <w:b/>
      <w:bCs/>
      <w:color w:val="000000"/>
      <w:sz w:val="20"/>
      <w:szCs w:val="20"/>
      <w:lang w:eastAsia="en-GB"/>
    </w:rPr>
  </w:style>
  <w:style w:type="paragraph" w:styleId="BalloonText">
    <w:name w:val="Balloon Text"/>
    <w:basedOn w:val="Normal"/>
    <w:link w:val="BalloonTextChar"/>
    <w:uiPriority w:val="99"/>
    <w:semiHidden/>
    <w:unhideWhenUsed/>
    <w:rsid w:val="00DC6A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AD7"/>
    <w:rPr>
      <w:rFonts w:ascii="Segoe UI" w:eastAsia="Times New Roman" w:hAnsi="Segoe UI" w:cs="Segoe UI"/>
      <w:color w:val="000000"/>
      <w:sz w:val="18"/>
      <w:szCs w:val="18"/>
      <w:lang w:eastAsia="en-GB"/>
    </w:rPr>
  </w:style>
  <w:style w:type="character" w:styleId="FollowedHyperlink">
    <w:name w:val="FollowedHyperlink"/>
    <w:basedOn w:val="DefaultParagraphFont"/>
    <w:uiPriority w:val="99"/>
    <w:semiHidden/>
    <w:unhideWhenUsed/>
    <w:rsid w:val="007C66D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59685">
      <w:bodyDiv w:val="1"/>
      <w:marLeft w:val="0"/>
      <w:marRight w:val="0"/>
      <w:marTop w:val="0"/>
      <w:marBottom w:val="0"/>
      <w:divBdr>
        <w:top w:val="none" w:sz="0" w:space="0" w:color="auto"/>
        <w:left w:val="none" w:sz="0" w:space="0" w:color="auto"/>
        <w:bottom w:val="none" w:sz="0" w:space="0" w:color="auto"/>
        <w:right w:val="none" w:sz="0" w:space="0" w:color="auto"/>
      </w:divBdr>
    </w:div>
    <w:div w:id="888035110">
      <w:bodyDiv w:val="1"/>
      <w:marLeft w:val="0"/>
      <w:marRight w:val="0"/>
      <w:marTop w:val="0"/>
      <w:marBottom w:val="0"/>
      <w:divBdr>
        <w:top w:val="none" w:sz="0" w:space="0" w:color="auto"/>
        <w:left w:val="none" w:sz="0" w:space="0" w:color="auto"/>
        <w:bottom w:val="none" w:sz="0" w:space="0" w:color="auto"/>
        <w:right w:val="none" w:sz="0" w:space="0" w:color="auto"/>
      </w:divBdr>
    </w:div>
    <w:div w:id="113825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hyperlink" Target="https://undocs.org/en/S/RES/1973(2011)" TargetMode="External"/><Relationship Id="rId34" Type="http://schemas.openxmlformats.org/officeDocument/2006/relationships/hyperlink" Target="https://undocs.org/en/S/RES/2146(2014)" TargetMode="External"/><Relationship Id="rId42" Type="http://schemas.openxmlformats.org/officeDocument/2006/relationships/hyperlink" Target="https://undocs.org/en/S/2020/1043" TargetMode="External"/><Relationship Id="rId47" Type="http://schemas.openxmlformats.org/officeDocument/2006/relationships/hyperlink" Target="https://undocs.org/en/S/RES/2441(2018)" TargetMode="External"/><Relationship Id="rId50" Type="http://schemas.openxmlformats.org/officeDocument/2006/relationships/hyperlink" Target="https://undocs.org/en/S/RES/1970(2011)" TargetMode="External"/><Relationship Id="rId55" Type="http://schemas.openxmlformats.org/officeDocument/2006/relationships/hyperlink" Target="https://undocs.org/en/S/RES/1973(2011)" TargetMode="External"/><Relationship Id="rId63" Type="http://schemas.openxmlformats.org/officeDocument/2006/relationships/hyperlink" Target="https://undocs.org/en/S/RES/2213(2015)" TargetMode="External"/><Relationship Id="rId68" Type="http://schemas.openxmlformats.org/officeDocument/2006/relationships/hyperlink" Target="https://undocs.org/en/S/RES/1970(2011)" TargetMode="External"/><Relationship Id="rId76" Type="http://schemas.openxmlformats.org/officeDocument/2006/relationships/hyperlink" Target="https://undocs.org/en/S/RES/2040(2012)" TargetMode="External"/><Relationship Id="rId84" Type="http://schemas.openxmlformats.org/officeDocument/2006/relationships/hyperlink" Target="https://undocs.org/en/S/RES/2357(2017)" TargetMode="External"/><Relationship Id="rId89" Type="http://schemas.openxmlformats.org/officeDocument/2006/relationships/hyperlink" Target="https://undocs.org/en/S/RES/2420(2018)" TargetMode="External"/><Relationship Id="rId97" Type="http://schemas.openxmlformats.org/officeDocument/2006/relationships/header" Target="header4.xml"/><Relationship Id="rId7" Type="http://schemas.openxmlformats.org/officeDocument/2006/relationships/webSettings" Target="webSettings.xml"/><Relationship Id="rId71" Type="http://schemas.openxmlformats.org/officeDocument/2006/relationships/hyperlink" Target="https://undocs.org/en/S/RES/2146(2014)" TargetMode="External"/><Relationship Id="rId92" Type="http://schemas.openxmlformats.org/officeDocument/2006/relationships/hyperlink" Target="https://undocs.org/en/S/RES/2473(2019)" TargetMode="External"/><Relationship Id="rId2" Type="http://schemas.openxmlformats.org/officeDocument/2006/relationships/customXml" Target="../customXml/item2.xml"/><Relationship Id="rId16" Type="http://schemas.openxmlformats.org/officeDocument/2006/relationships/hyperlink" Target="https://undocs.org/en/S/RES/2441(2018)" TargetMode="External"/><Relationship Id="rId29" Type="http://schemas.openxmlformats.org/officeDocument/2006/relationships/hyperlink" Target="https://undocs.org/en/S/RES/2420(2018)" TargetMode="External"/><Relationship Id="rId11" Type="http://schemas.openxmlformats.org/officeDocument/2006/relationships/hyperlink" Target="https://undocs.org/en/S/RES/1970(2011)" TargetMode="External"/><Relationship Id="rId24" Type="http://schemas.openxmlformats.org/officeDocument/2006/relationships/header" Target="header1.xml"/><Relationship Id="rId32" Type="http://schemas.openxmlformats.org/officeDocument/2006/relationships/hyperlink" Target="https://undocs.org/en/S/RES/2526(2020)" TargetMode="External"/><Relationship Id="rId37" Type="http://schemas.openxmlformats.org/officeDocument/2006/relationships/hyperlink" Target="https://undocs.org/en/S/RES/2509(2020)" TargetMode="External"/><Relationship Id="rId40" Type="http://schemas.openxmlformats.org/officeDocument/2006/relationships/hyperlink" Target="https://undocs.org/en/S/RES/1970(2011)" TargetMode="External"/><Relationship Id="rId45" Type="http://schemas.openxmlformats.org/officeDocument/2006/relationships/hyperlink" Target="https://undocs.org/en/S/RES/2362(2017)" TargetMode="External"/><Relationship Id="rId53" Type="http://schemas.openxmlformats.org/officeDocument/2006/relationships/hyperlink" Target="https://undocs.org/en/S/RES/1970(2011)" TargetMode="External"/><Relationship Id="rId58" Type="http://schemas.openxmlformats.org/officeDocument/2006/relationships/hyperlink" Target="https://undocs.org/en/S/RES/2146(2014)" TargetMode="External"/><Relationship Id="rId66" Type="http://schemas.openxmlformats.org/officeDocument/2006/relationships/hyperlink" Target="https://undocs.org/en/S/RES/2213(2015)" TargetMode="External"/><Relationship Id="rId74" Type="http://schemas.openxmlformats.org/officeDocument/2006/relationships/hyperlink" Target="https://undocs.org/en/S/RES/2174(2014)" TargetMode="External"/><Relationship Id="rId79" Type="http://schemas.openxmlformats.org/officeDocument/2006/relationships/hyperlink" Target="https://undocs.org/en/S/RES/2144(2014)" TargetMode="External"/><Relationship Id="rId87" Type="http://schemas.openxmlformats.org/officeDocument/2006/relationships/hyperlink" Target="https://undocs.org/en/S/RES/2362(2017)" TargetMode="External"/><Relationship Id="rId5" Type="http://schemas.openxmlformats.org/officeDocument/2006/relationships/styles" Target="styles.xml"/><Relationship Id="rId61" Type="http://schemas.openxmlformats.org/officeDocument/2006/relationships/hyperlink" Target="https://undocs.org/en/S/RES/2174(2014)" TargetMode="External"/><Relationship Id="rId82" Type="http://schemas.openxmlformats.org/officeDocument/2006/relationships/hyperlink" Target="https://undocs.org/en/S/RES/2278(2016)" TargetMode="External"/><Relationship Id="rId90" Type="http://schemas.openxmlformats.org/officeDocument/2006/relationships/hyperlink" Target="https://undocs.org/en/S/RES/2420(2018)" TargetMode="External"/><Relationship Id="rId95" Type="http://schemas.openxmlformats.org/officeDocument/2006/relationships/hyperlink" Target="https://undocs.org/en/S/RES/2526(2020)" TargetMode="External"/><Relationship Id="rId19" Type="http://schemas.openxmlformats.org/officeDocument/2006/relationships/hyperlink" Target="https://undocs.org/en/S/RES/2526(2020)" TargetMode="External"/><Relationship Id="rId14" Type="http://schemas.openxmlformats.org/officeDocument/2006/relationships/hyperlink" Target="https://undocs.org/en/S/RES/2441(2018)" TargetMode="External"/><Relationship Id="rId22" Type="http://schemas.openxmlformats.org/officeDocument/2006/relationships/comments" Target="comments.xml"/><Relationship Id="rId27" Type="http://schemas.openxmlformats.org/officeDocument/2006/relationships/hyperlink" Target="https://undocs.org/en/S/RES/2292(2016)" TargetMode="External"/><Relationship Id="rId30" Type="http://schemas.openxmlformats.org/officeDocument/2006/relationships/hyperlink" Target="https://undocs.org/en/S/RES/2473(2019)" TargetMode="External"/><Relationship Id="rId35" Type="http://schemas.openxmlformats.org/officeDocument/2006/relationships/hyperlink" Target="https://undocs.org/en/S/RES/2441(2018)" TargetMode="External"/><Relationship Id="rId43" Type="http://schemas.openxmlformats.org/officeDocument/2006/relationships/hyperlink" Target="https://undocs.org/en/S/RES/2213(2015)" TargetMode="External"/><Relationship Id="rId48" Type="http://schemas.openxmlformats.org/officeDocument/2006/relationships/hyperlink" Target="https://undocs.org/en/S/RES/2441(2018)" TargetMode="External"/><Relationship Id="rId56" Type="http://schemas.openxmlformats.org/officeDocument/2006/relationships/hyperlink" Target="https://undocs.org/en/S/RES/1973(2011)" TargetMode="External"/><Relationship Id="rId64" Type="http://schemas.openxmlformats.org/officeDocument/2006/relationships/hyperlink" Target="https://undocs.org/en/S/RES/2441(2018)" TargetMode="External"/><Relationship Id="rId69" Type="http://schemas.openxmlformats.org/officeDocument/2006/relationships/hyperlink" Target="https://undocs.org/en/S/RES/1973(2011)" TargetMode="External"/><Relationship Id="rId77" Type="http://schemas.openxmlformats.org/officeDocument/2006/relationships/hyperlink" Target="https://undocs.org/en/S/RES/2095(2013)" TargetMode="External"/><Relationship Id="rId100"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s://undocs.org/en/S/2016/275" TargetMode="External"/><Relationship Id="rId72" Type="http://schemas.openxmlformats.org/officeDocument/2006/relationships/hyperlink" Target="https://undocs.org/en/S/RES/2174(2014)" TargetMode="External"/><Relationship Id="rId80" Type="http://schemas.openxmlformats.org/officeDocument/2006/relationships/hyperlink" Target="https://undocs.org/en/S/RES/2144(2014)" TargetMode="External"/><Relationship Id="rId85" Type="http://schemas.openxmlformats.org/officeDocument/2006/relationships/hyperlink" Target="https://undocs.org/en/S/RES/2357(2017)" TargetMode="External"/><Relationship Id="rId93" Type="http://schemas.openxmlformats.org/officeDocument/2006/relationships/hyperlink" Target="https://undocs.org/en/S/RES/2509(2020)" TargetMode="External"/><Relationship Id="rId98"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hyperlink" Target="https://undocs.org/en/S/RES/2146(2014)" TargetMode="External"/><Relationship Id="rId17" Type="http://schemas.openxmlformats.org/officeDocument/2006/relationships/hyperlink" Target="https://undocs.org/en/S/RES/2509(2020)" TargetMode="External"/><Relationship Id="rId25" Type="http://schemas.openxmlformats.org/officeDocument/2006/relationships/header" Target="header2.xml"/><Relationship Id="rId33" Type="http://schemas.openxmlformats.org/officeDocument/2006/relationships/hyperlink" Target="https://undocs.org/en/S/RES/2146(2014)" TargetMode="External"/><Relationship Id="rId38" Type="http://schemas.openxmlformats.org/officeDocument/2006/relationships/hyperlink" Target="https://undocs.org/en/S/RES/2509(2020)" TargetMode="External"/><Relationship Id="rId46" Type="http://schemas.openxmlformats.org/officeDocument/2006/relationships/hyperlink" Target="https://undocs.org/en/S/RES/2362(2017)" TargetMode="External"/><Relationship Id="rId59" Type="http://schemas.openxmlformats.org/officeDocument/2006/relationships/hyperlink" Target="https://undocs.org/en/S/RES/2146(2014)" TargetMode="External"/><Relationship Id="rId67" Type="http://schemas.openxmlformats.org/officeDocument/2006/relationships/hyperlink" Target="https://undocs.org/en/S/RES/2213(2015)" TargetMode="External"/><Relationship Id="rId20" Type="http://schemas.openxmlformats.org/officeDocument/2006/relationships/hyperlink" Target="https://undocs.org/en/S/RES/1973(2011)" TargetMode="External"/><Relationship Id="rId41" Type="http://schemas.openxmlformats.org/officeDocument/2006/relationships/hyperlink" Target="https://undocs.org/en/S/2020/1043" TargetMode="External"/><Relationship Id="rId54" Type="http://schemas.openxmlformats.org/officeDocument/2006/relationships/hyperlink" Target="https://undocs.org/en/S/RES/1970(2011)" TargetMode="External"/><Relationship Id="rId62" Type="http://schemas.openxmlformats.org/officeDocument/2006/relationships/hyperlink" Target="https://undocs.org/en/S/RES/2174(2014)" TargetMode="External"/><Relationship Id="rId70" Type="http://schemas.openxmlformats.org/officeDocument/2006/relationships/hyperlink" Target="https://undocs.org/en/S/RES/2146(2014)" TargetMode="External"/><Relationship Id="rId75" Type="http://schemas.openxmlformats.org/officeDocument/2006/relationships/hyperlink" Target="https://undocs.org/en/S/RES/2009(2011)" TargetMode="External"/><Relationship Id="rId83" Type="http://schemas.openxmlformats.org/officeDocument/2006/relationships/hyperlink" Target="https://undocs.org/en/S/RES/2292(2016)" TargetMode="External"/><Relationship Id="rId88" Type="http://schemas.openxmlformats.org/officeDocument/2006/relationships/hyperlink" Target="https://undocs.org/en/S/RES/2420(2018)" TargetMode="External"/><Relationship Id="rId91" Type="http://schemas.openxmlformats.org/officeDocument/2006/relationships/hyperlink" Target="https://undocs.org/en/S/RES/2441(2018)" TargetMode="External"/><Relationship Id="rId96" Type="http://schemas.openxmlformats.org/officeDocument/2006/relationships/hyperlink" Target="https://undocs.org/en/S/RES/2526(2020)"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undocs.org/en/S/RES/2441(2018)" TargetMode="External"/><Relationship Id="rId23" Type="http://schemas.microsoft.com/office/2011/relationships/commentsExtended" Target="commentsExtended.xml"/><Relationship Id="rId28" Type="http://schemas.openxmlformats.org/officeDocument/2006/relationships/hyperlink" Target="https://undocs.org/en/S/RES/2357(2017)" TargetMode="External"/><Relationship Id="rId36" Type="http://schemas.openxmlformats.org/officeDocument/2006/relationships/hyperlink" Target="https://undocs.org/en/S/RES/2441(2018)" TargetMode="External"/><Relationship Id="rId49" Type="http://schemas.openxmlformats.org/officeDocument/2006/relationships/hyperlink" Target="https://undocs.org/en/S/RES/1970(2011)" TargetMode="External"/><Relationship Id="rId57" Type="http://schemas.openxmlformats.org/officeDocument/2006/relationships/hyperlink" Target="https://undocs.org/en/S/RES/2040(2012)" TargetMode="External"/><Relationship Id="rId10" Type="http://schemas.openxmlformats.org/officeDocument/2006/relationships/hyperlink" Target="https://undocs.org/en/S/RES/1970(2011)" TargetMode="External"/><Relationship Id="rId31" Type="http://schemas.openxmlformats.org/officeDocument/2006/relationships/hyperlink" Target="https://undocs.org/en/S/RES/2526(2020)" TargetMode="External"/><Relationship Id="rId44" Type="http://schemas.openxmlformats.org/officeDocument/2006/relationships/hyperlink" Target="https://undocs.org/en/S/RES/2213(2015)" TargetMode="External"/><Relationship Id="rId52" Type="http://schemas.openxmlformats.org/officeDocument/2006/relationships/hyperlink" Target="https://undocs.org/en/S/2016/275" TargetMode="External"/><Relationship Id="rId60" Type="http://schemas.openxmlformats.org/officeDocument/2006/relationships/hyperlink" Target="https://undocs.org/en/S/RES/2146(2014)" TargetMode="External"/><Relationship Id="rId65" Type="http://schemas.openxmlformats.org/officeDocument/2006/relationships/hyperlink" Target="https://undocs.org/en/S/RES/2441(2018)" TargetMode="External"/><Relationship Id="rId73" Type="http://schemas.openxmlformats.org/officeDocument/2006/relationships/hyperlink" Target="https://undocs.org/en/S/RES/2174(2014)" TargetMode="External"/><Relationship Id="rId78" Type="http://schemas.openxmlformats.org/officeDocument/2006/relationships/hyperlink" Target="https://undocs.org/en/S/RES/2144(2014)" TargetMode="External"/><Relationship Id="rId81" Type="http://schemas.openxmlformats.org/officeDocument/2006/relationships/hyperlink" Target="https://undocs.org/en/S/RES/2213(2015)" TargetMode="External"/><Relationship Id="rId86" Type="http://schemas.openxmlformats.org/officeDocument/2006/relationships/hyperlink" Target="https://undocs.org/en/S/RES/2357(2017)" TargetMode="External"/><Relationship Id="rId94" Type="http://schemas.openxmlformats.org/officeDocument/2006/relationships/hyperlink" Target="https://undocs.org/en/S/RES/2509(2020)" TargetMode="External"/><Relationship Id="rId99" Type="http://schemas.openxmlformats.org/officeDocument/2006/relationships/header" Target="header6.xml"/><Relationship Id="rId10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yperlink" Target="https://undocs.org/en/S/RES/2146(2014)" TargetMode="External"/><Relationship Id="rId18" Type="http://schemas.openxmlformats.org/officeDocument/2006/relationships/hyperlink" Target="https://undocs.org/en/S/RES/2526(2020)" TargetMode="External"/><Relationship Id="rId39" Type="http://schemas.openxmlformats.org/officeDocument/2006/relationships/hyperlink" Target="https://undocs.org/en/S/RES/1970(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42F5F9D69E3EB42A99E60777C9AFCA7" ma:contentTypeVersion="10" ma:contentTypeDescription="Create a new document." ma:contentTypeScope="" ma:versionID="b868b0dc507ecde02f94cb1c495f8e3f">
  <xsd:schema xmlns:xsd="http://www.w3.org/2001/XMLSchema" xmlns:xs="http://www.w3.org/2001/XMLSchema" xmlns:p="http://schemas.microsoft.com/office/2006/metadata/properties" xmlns:ns3="23e97536-2476-4afa-96d7-14576f8cfed3" targetNamespace="http://schemas.microsoft.com/office/2006/metadata/properties" ma:root="true" ma:fieldsID="857e9c62621d3f2f7a748dde40279c29" ns3:_="">
    <xsd:import namespace="23e97536-2476-4afa-96d7-14576f8cfe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97536-2476-4afa-96d7-14576f8cfe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1E4615-0FFA-4F55-9E18-3BB68E0B5F28}">
  <ds:schemaRefs>
    <ds:schemaRef ds:uri="http://purl.org/dc/elements/1.1/"/>
    <ds:schemaRef ds:uri="http://schemas.microsoft.com/office/2006/metadata/properties"/>
    <ds:schemaRef ds:uri="23e97536-2476-4afa-96d7-14576f8cfe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F0A1A57-B819-479A-99A1-CA662118C0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97536-2476-4afa-96d7-14576f8cfe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9E8532-0269-4C08-8AB4-9880171CCA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2573</Words>
  <Characters>14669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2022-07-11T15:37:00Z</dcterms:created>
  <dcterms:modified xsi:type="dcterms:W3CDTF">2022-07-11T15:43:00Z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0x010100E42F5F9D69E3EB42A99E60777C9AFCA7</vt:lpwstr>
  </property>
</Properties>
</file>